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744E8" w14:textId="77777777" w:rsidR="00FD7214" w:rsidRDefault="00FD7214" w:rsidP="00FD7214">
      <w:pPr>
        <w:rPr>
          <w:rFonts w:ascii="Garamond" w:hAnsi="Garamond"/>
        </w:rPr>
      </w:pPr>
    </w:p>
    <w:p w14:paraId="400B37E6" w14:textId="77777777" w:rsidR="0067310D" w:rsidRPr="0067310D" w:rsidRDefault="0067310D" w:rsidP="0067310D">
      <w:pPr>
        <w:rPr>
          <w:rFonts w:ascii="Garamond" w:hAnsi="Garamond"/>
          <w:b/>
        </w:rPr>
      </w:pPr>
      <w:r w:rsidRPr="0067310D">
        <w:rPr>
          <w:rFonts w:ascii="Garamond" w:hAnsi="Garamond"/>
          <w:b/>
        </w:rPr>
        <w:t>Dataset Key:</w:t>
      </w:r>
    </w:p>
    <w:p w14:paraId="096C4534" w14:textId="77777777" w:rsidR="0067310D" w:rsidRDefault="0067310D" w:rsidP="0067310D">
      <w:pPr>
        <w:rPr>
          <w:rFonts w:ascii="Garamond" w:hAnsi="Garamond"/>
        </w:rPr>
      </w:pPr>
    </w:p>
    <w:p w14:paraId="19A79CC8" w14:textId="77777777" w:rsidR="0067310D" w:rsidRDefault="0067310D" w:rsidP="0067310D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RE</w:t>
      </w:r>
      <w:r w:rsidR="00AF6EF6">
        <w:rPr>
          <w:rFonts w:ascii="Garamond" w:hAnsi="Garamond"/>
        </w:rPr>
        <w:t>_DATA1</w:t>
      </w:r>
      <w:r>
        <w:rPr>
          <w:rFonts w:ascii="Garamond" w:hAnsi="Garamond"/>
        </w:rPr>
        <w:t xml:space="preserve">_OSF </w:t>
      </w:r>
    </w:p>
    <w:p w14:paraId="4E3663AC" w14:textId="77777777" w:rsidR="0067310D" w:rsidRDefault="0067310D" w:rsidP="0067310D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Social science dataset comprised of 500 true, clean responses</w:t>
      </w:r>
    </w:p>
    <w:p w14:paraId="179A8E1C" w14:textId="77777777" w:rsidR="0067310D" w:rsidRDefault="0067310D" w:rsidP="0067310D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Used to determine initial descriptive statistics and factor structure of indices of careless responding</w:t>
      </w:r>
    </w:p>
    <w:p w14:paraId="1F4A8CBC" w14:textId="77777777" w:rsidR="0067310D" w:rsidRDefault="0067310D" w:rsidP="0067310D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RE</w:t>
      </w:r>
      <w:r w:rsidR="00AF6EF6">
        <w:rPr>
          <w:rFonts w:ascii="Garamond" w:hAnsi="Garamond"/>
        </w:rPr>
        <w:t>_DATA2</w:t>
      </w:r>
      <w:r>
        <w:rPr>
          <w:rFonts w:ascii="Garamond" w:hAnsi="Garamond"/>
        </w:rPr>
        <w:t>_OSF</w:t>
      </w:r>
    </w:p>
    <w:p w14:paraId="0A05C37E" w14:textId="77777777" w:rsidR="0067310D" w:rsidRDefault="0067310D" w:rsidP="0067310D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Dataset comprised of the 500 original true, clean responses, plus 100 </w:t>
      </w:r>
      <w:r w:rsidRPr="007B724D">
        <w:rPr>
          <w:rFonts w:ascii="Garamond" w:hAnsi="Garamond"/>
          <w:b/>
        </w:rPr>
        <w:t>human BS</w:t>
      </w:r>
      <w:r>
        <w:rPr>
          <w:rFonts w:ascii="Garamond" w:hAnsi="Garamond"/>
        </w:rPr>
        <w:t xml:space="preserve"> responses to the survey</w:t>
      </w:r>
    </w:p>
    <w:p w14:paraId="1A297F49" w14:textId="77777777" w:rsidR="0067310D" w:rsidRDefault="0067310D" w:rsidP="0067310D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Used for structural regression analysis testing the three factor model on detection of human BS</w:t>
      </w:r>
    </w:p>
    <w:p w14:paraId="4504C413" w14:textId="77777777" w:rsidR="0067310D" w:rsidRDefault="0067310D" w:rsidP="0067310D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RE</w:t>
      </w:r>
      <w:r w:rsidR="00AF6EF6">
        <w:rPr>
          <w:rFonts w:ascii="Garamond" w:hAnsi="Garamond"/>
        </w:rPr>
        <w:t>_DATA3</w:t>
      </w:r>
      <w:r>
        <w:rPr>
          <w:rFonts w:ascii="Garamond" w:hAnsi="Garamond"/>
        </w:rPr>
        <w:t>_OSF</w:t>
      </w:r>
    </w:p>
    <w:p w14:paraId="62E2DB5A" w14:textId="77777777" w:rsidR="0067310D" w:rsidRDefault="0067310D" w:rsidP="0067310D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Dataset comprised of the 500 original true, clean responses, plus 100 </w:t>
      </w:r>
      <w:r w:rsidRPr="007B724D">
        <w:rPr>
          <w:rFonts w:ascii="Garamond" w:hAnsi="Garamond"/>
          <w:b/>
        </w:rPr>
        <w:t>computer-normalized</w:t>
      </w:r>
      <w:r>
        <w:rPr>
          <w:rFonts w:ascii="Garamond" w:hAnsi="Garamond"/>
        </w:rPr>
        <w:t xml:space="preserve"> responses to the survey</w:t>
      </w:r>
    </w:p>
    <w:p w14:paraId="3405EC5B" w14:textId="77777777" w:rsidR="0067310D" w:rsidRPr="0067310D" w:rsidRDefault="0067310D" w:rsidP="0067310D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Used for structural regression analysis testing the three factor model on detection of computer normal BS</w:t>
      </w:r>
    </w:p>
    <w:p w14:paraId="62491EAC" w14:textId="77777777" w:rsidR="0067310D" w:rsidRDefault="0067310D" w:rsidP="0067310D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RE</w:t>
      </w:r>
      <w:r w:rsidR="00AF6EF6">
        <w:rPr>
          <w:rFonts w:ascii="Garamond" w:hAnsi="Garamond"/>
        </w:rPr>
        <w:t>_DATA4</w:t>
      </w:r>
      <w:r>
        <w:rPr>
          <w:rFonts w:ascii="Garamond" w:hAnsi="Garamond"/>
        </w:rPr>
        <w:t>_OSF</w:t>
      </w:r>
    </w:p>
    <w:p w14:paraId="2A2A8E7E" w14:textId="77777777" w:rsidR="0067310D" w:rsidRDefault="0067310D" w:rsidP="0067310D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Dataset comprised of the 500 original true, clean responses, plus 100 </w:t>
      </w:r>
      <w:r w:rsidRPr="007B724D">
        <w:rPr>
          <w:rFonts w:ascii="Garamond" w:hAnsi="Garamond"/>
          <w:b/>
        </w:rPr>
        <w:t>computer-uniform</w:t>
      </w:r>
      <w:r>
        <w:rPr>
          <w:rFonts w:ascii="Garamond" w:hAnsi="Garamond"/>
        </w:rPr>
        <w:t xml:space="preserve"> responses to the survey</w:t>
      </w:r>
    </w:p>
    <w:p w14:paraId="3DA941BA" w14:textId="77777777" w:rsidR="0067310D" w:rsidRPr="0067310D" w:rsidRDefault="0067310D" w:rsidP="0067310D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Used for structural regression analysis testing the three factor model on detection of computer uniform BS</w:t>
      </w:r>
    </w:p>
    <w:p w14:paraId="214B6120" w14:textId="77777777" w:rsidR="0067310D" w:rsidRDefault="0067310D" w:rsidP="0067310D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RE</w:t>
      </w:r>
      <w:r w:rsidR="00AF6EF6">
        <w:rPr>
          <w:rFonts w:ascii="Garamond" w:hAnsi="Garamond"/>
        </w:rPr>
        <w:t>_DATA5</w:t>
      </w:r>
      <w:r>
        <w:rPr>
          <w:rFonts w:ascii="Garamond" w:hAnsi="Garamond"/>
        </w:rPr>
        <w:t>_OSF</w:t>
      </w:r>
    </w:p>
    <w:p w14:paraId="63D9D952" w14:textId="77777777" w:rsidR="0067310D" w:rsidRDefault="0067310D" w:rsidP="0067310D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Dataset comprised of the 500 original true, clean responses, plus 100 human BS, 100 computer-normalized, and 100 computer-uniform responses to the survey</w:t>
      </w:r>
    </w:p>
    <w:p w14:paraId="377310AE" w14:textId="77777777" w:rsidR="00F17C21" w:rsidRDefault="0067310D" w:rsidP="0067310D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Used for multinomial logistic regression testing the predictive strength of CR indices for each type of BS data</w:t>
      </w:r>
    </w:p>
    <w:p w14:paraId="5453C0A5" w14:textId="77777777" w:rsidR="00F17C21" w:rsidRDefault="00F17C21" w:rsidP="00F17C21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REI_</w:t>
      </w:r>
      <w:r w:rsidR="00AF6EF6">
        <w:rPr>
          <w:rFonts w:ascii="Garamond" w:hAnsi="Garamond"/>
        </w:rPr>
        <w:t>DATA6</w:t>
      </w:r>
      <w:r>
        <w:rPr>
          <w:rFonts w:ascii="Garamond" w:hAnsi="Garamond"/>
        </w:rPr>
        <w:t>_OSF</w:t>
      </w:r>
    </w:p>
    <w:p w14:paraId="2C126730" w14:textId="77777777" w:rsidR="00F17C21" w:rsidRDefault="00F17C21" w:rsidP="00F17C21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Social science dataset comprised of 302 true responses</w:t>
      </w:r>
    </w:p>
    <w:p w14:paraId="590D6FD5" w14:textId="77777777" w:rsidR="0067310D" w:rsidRDefault="00F17C21" w:rsidP="00F17C21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Used for all analyses in study 2</w:t>
      </w:r>
      <w:r w:rsidR="0067310D">
        <w:rPr>
          <w:rFonts w:ascii="Garamond" w:hAnsi="Garamond"/>
        </w:rPr>
        <w:t xml:space="preserve"> </w:t>
      </w:r>
    </w:p>
    <w:p w14:paraId="73881E96" w14:textId="77777777" w:rsidR="00F17C21" w:rsidRDefault="00F17C21" w:rsidP="00F17C21">
      <w:pPr>
        <w:rPr>
          <w:rFonts w:ascii="Garamond" w:hAnsi="Garamond"/>
        </w:rPr>
      </w:pPr>
    </w:p>
    <w:p w14:paraId="480A4306" w14:textId="77777777" w:rsidR="00F17C21" w:rsidRPr="00F17C21" w:rsidRDefault="00F17C21" w:rsidP="00F17C21">
      <w:pPr>
        <w:rPr>
          <w:rFonts w:ascii="Garamond" w:hAnsi="Garamond"/>
          <w:color w:val="000000" w:themeColor="text1"/>
        </w:rPr>
      </w:pPr>
      <w:r w:rsidRPr="00F17C21">
        <w:rPr>
          <w:rFonts w:ascii="Garamond" w:hAnsi="Garamond"/>
          <w:color w:val="000000" w:themeColor="text1"/>
          <w:highlight w:val="yellow"/>
        </w:rPr>
        <w:t>[</w:t>
      </w:r>
      <w:r>
        <w:rPr>
          <w:rFonts w:ascii="Garamond" w:hAnsi="Garamond"/>
          <w:color w:val="000000" w:themeColor="text1"/>
          <w:highlight w:val="yellow"/>
        </w:rPr>
        <w:t>Analyses that require R Studio are specified; all other analyses should be conducted in SPSS</w:t>
      </w:r>
      <w:r w:rsidRPr="00F17C21">
        <w:rPr>
          <w:rFonts w:ascii="Garamond" w:hAnsi="Garamond"/>
          <w:color w:val="000000" w:themeColor="text1"/>
          <w:highlight w:val="yellow"/>
        </w:rPr>
        <w:t>]</w:t>
      </w:r>
    </w:p>
    <w:p w14:paraId="4CBA11A0" w14:textId="77777777" w:rsidR="00F17C21" w:rsidRPr="00F17C21" w:rsidRDefault="00F17C21" w:rsidP="00F17C21">
      <w:pPr>
        <w:rPr>
          <w:rFonts w:ascii="Garamond" w:hAnsi="Garamond"/>
        </w:rPr>
      </w:pPr>
    </w:p>
    <w:p w14:paraId="1942F5CD" w14:textId="77777777" w:rsidR="0067310D" w:rsidRPr="00CD28ED" w:rsidRDefault="0067310D" w:rsidP="00CD28ED">
      <w:pPr>
        <w:pStyle w:val="ListParagraph"/>
        <w:rPr>
          <w:rFonts w:ascii="Garamond" w:hAnsi="Garamond"/>
        </w:rPr>
      </w:pPr>
    </w:p>
    <w:p w14:paraId="38DC88AC" w14:textId="77777777" w:rsidR="00FD7214" w:rsidRPr="00FD7214" w:rsidRDefault="00FD7214" w:rsidP="00FD7214">
      <w:pPr>
        <w:jc w:val="center"/>
        <w:rPr>
          <w:rFonts w:ascii="Garamond" w:hAnsi="Garamond"/>
          <w:b/>
          <w:sz w:val="40"/>
          <w:szCs w:val="40"/>
          <w:u w:val="single"/>
        </w:rPr>
      </w:pPr>
      <w:r w:rsidRPr="00FD7214">
        <w:rPr>
          <w:rFonts w:ascii="Garamond" w:hAnsi="Garamond"/>
          <w:b/>
          <w:sz w:val="40"/>
          <w:szCs w:val="40"/>
          <w:u w:val="single"/>
        </w:rPr>
        <w:t>STUDY 1</w:t>
      </w:r>
    </w:p>
    <w:p w14:paraId="7F740818" w14:textId="77777777" w:rsidR="00FD7214" w:rsidRDefault="00FD7214" w:rsidP="00FD7214">
      <w:pPr>
        <w:rPr>
          <w:rFonts w:ascii="Garamond" w:hAnsi="Garamond"/>
        </w:rPr>
      </w:pPr>
    </w:p>
    <w:p w14:paraId="21678A37" w14:textId="77777777" w:rsidR="00FD7214" w:rsidRDefault="00FD7214" w:rsidP="00FD7214">
      <w:pPr>
        <w:rPr>
          <w:rFonts w:ascii="Garamond" w:hAnsi="Garamond"/>
          <w:color w:val="BFBFBF" w:themeColor="background1" w:themeShade="BF"/>
        </w:rPr>
      </w:pPr>
    </w:p>
    <w:p w14:paraId="1C2E1F72" w14:textId="77777777" w:rsidR="00FD7214" w:rsidRPr="00FF77E2" w:rsidRDefault="00FD7214" w:rsidP="00FD7214">
      <w:pPr>
        <w:rPr>
          <w:rFonts w:ascii="Garamond" w:hAnsi="Garamond"/>
          <w:b/>
          <w:color w:val="000000" w:themeColor="text1"/>
        </w:rPr>
      </w:pPr>
      <w:r w:rsidRPr="00FF77E2">
        <w:rPr>
          <w:rFonts w:ascii="Garamond" w:hAnsi="Garamond"/>
          <w:b/>
          <w:color w:val="000000" w:themeColor="text1"/>
        </w:rPr>
        <w:t>GENERATING BS DATA</w:t>
      </w:r>
    </w:p>
    <w:p w14:paraId="30792C7C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33AC633F" w14:textId="77777777" w:rsidR="00FD7214" w:rsidRPr="004E1E79" w:rsidRDefault="00FD7214" w:rsidP="00FD7214">
      <w:pPr>
        <w:rPr>
          <w:rFonts w:ascii="Garamond" w:hAnsi="Garamond"/>
          <w:color w:val="BFBFBF" w:themeColor="background1" w:themeShade="BF"/>
        </w:rPr>
      </w:pPr>
      <w:r w:rsidRPr="004E1E79">
        <w:rPr>
          <w:rFonts w:ascii="Garamond" w:hAnsi="Garamond"/>
          <w:color w:val="BFBFBF" w:themeColor="background1" w:themeShade="BF"/>
        </w:rPr>
        <w:t>**generate random uniform data</w:t>
      </w:r>
    </w:p>
    <w:p w14:paraId="77682553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716CDF41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CB1=RV.UNIFORM(1,6).</w:t>
      </w:r>
    </w:p>
    <w:p w14:paraId="78BDB56C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CB2=RV.UNIFORM(1,6).</w:t>
      </w:r>
    </w:p>
    <w:p w14:paraId="20E5F755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CB3=RV.UNIFORM(1,6).</w:t>
      </w:r>
    </w:p>
    <w:p w14:paraId="314E3E8A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CB4=RV.UNIFORM(1,6).</w:t>
      </w:r>
    </w:p>
    <w:p w14:paraId="21C1F2A0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CB5=RV.UNIFORM(1,6).</w:t>
      </w:r>
    </w:p>
    <w:p w14:paraId="2885AA56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CB6=RV.UNIFORM(1,6).</w:t>
      </w:r>
    </w:p>
    <w:p w14:paraId="2AE4604A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lastRenderedPageBreak/>
        <w:t>COMPUTE CB7=RV.UNIFORM(1,6).</w:t>
      </w:r>
    </w:p>
    <w:p w14:paraId="164EAF75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CB8=RV.UNIFORM(1,6).</w:t>
      </w:r>
    </w:p>
    <w:p w14:paraId="63ADD44C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CB9=RV.UNIFORM(1,6).</w:t>
      </w:r>
    </w:p>
    <w:p w14:paraId="1EB65BAD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CB10=RV.UNIFORM(1,6).</w:t>
      </w:r>
    </w:p>
    <w:p w14:paraId="54E7BD2F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CB11=RV.UNIFORM(1,6).</w:t>
      </w:r>
    </w:p>
    <w:p w14:paraId="59519CE6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CB12=RV.UNIFORM(1,6).</w:t>
      </w:r>
    </w:p>
    <w:p w14:paraId="2AFD01D1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CB13=RV.UNIFORM(1,6).</w:t>
      </w:r>
    </w:p>
    <w:p w14:paraId="473B75BC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CB14=RV.UNIFORM(1,6).</w:t>
      </w:r>
    </w:p>
    <w:p w14:paraId="4F2079B9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CB15=RV.UNIFORM(1,6).</w:t>
      </w:r>
    </w:p>
    <w:p w14:paraId="2BEA928A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CB16=RV.UNIFORM(1,6).</w:t>
      </w:r>
    </w:p>
    <w:p w14:paraId="610473ED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CB17=RV.UNIFORM(1,6).</w:t>
      </w:r>
    </w:p>
    <w:p w14:paraId="02E022FE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CB18=RV.UNIFORM(1,6).</w:t>
      </w:r>
    </w:p>
    <w:p w14:paraId="6BAB2038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CB19=RV.UNIFORM(1,6).</w:t>
      </w:r>
    </w:p>
    <w:p w14:paraId="1EFFFC29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CB20=RV.UNIFORM(1,6).</w:t>
      </w:r>
    </w:p>
    <w:p w14:paraId="5D796604" w14:textId="77777777" w:rsidR="00FD7214" w:rsidRPr="004E1E79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COMPUTE X=RV.UNIFORM(1,6).</w:t>
      </w:r>
    </w:p>
    <w:p w14:paraId="154B9F57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4E1E79">
        <w:rPr>
          <w:rFonts w:ascii="Garamond" w:hAnsi="Garamond"/>
          <w:color w:val="000000" w:themeColor="text1"/>
        </w:rPr>
        <w:t>EXECUTE.</w:t>
      </w:r>
    </w:p>
    <w:p w14:paraId="112C9810" w14:textId="77777777" w:rsidR="00FD7214" w:rsidRDefault="00FD7214" w:rsidP="00FD7214">
      <w:pPr>
        <w:pStyle w:val="ListParagraph"/>
        <w:ind w:left="0"/>
        <w:rPr>
          <w:rFonts w:ascii="Garamond" w:hAnsi="Garamond"/>
        </w:rPr>
      </w:pPr>
    </w:p>
    <w:p w14:paraId="76D24DEA" w14:textId="77777777" w:rsidR="00FD7214" w:rsidRDefault="00FD7214" w:rsidP="00FD7214">
      <w:pPr>
        <w:pStyle w:val="ListParagraph"/>
        <w:ind w:left="0"/>
        <w:rPr>
          <w:rFonts w:ascii="Garamond" w:hAnsi="Garamond"/>
        </w:rPr>
      </w:pPr>
      <w:r>
        <w:rPr>
          <w:rFonts w:ascii="Garamond" w:hAnsi="Garamond"/>
        </w:rPr>
        <w:t>**generates random normal data</w:t>
      </w:r>
    </w:p>
    <w:p w14:paraId="7D03FB5F" w14:textId="77777777" w:rsidR="00FD7214" w:rsidRDefault="00FD7214" w:rsidP="00FD7214">
      <w:pPr>
        <w:pStyle w:val="ListParagraph"/>
        <w:ind w:left="0"/>
        <w:rPr>
          <w:rFonts w:ascii="Garamond" w:hAnsi="Garamond"/>
        </w:rPr>
      </w:pPr>
    </w:p>
    <w:p w14:paraId="1CCF64F9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CB1=RV.NORMAL(3.5,1.25).</w:t>
      </w:r>
    </w:p>
    <w:p w14:paraId="5B6168DD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CB2=RV.NORMAL(3.5,1.25).</w:t>
      </w:r>
    </w:p>
    <w:p w14:paraId="4300E045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CB3=RV.NORMAL(3.5,1.25).</w:t>
      </w:r>
    </w:p>
    <w:p w14:paraId="13A885D2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CB4=RV.NORMAL(3.5,1.25).</w:t>
      </w:r>
    </w:p>
    <w:p w14:paraId="43227918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CB5=RV.NORMAL(3.5,1.25).</w:t>
      </w:r>
    </w:p>
    <w:p w14:paraId="1C8C6337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CB6=RV.NORMAL(3.5,1.25).</w:t>
      </w:r>
    </w:p>
    <w:p w14:paraId="50C6F21F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CB7=RV.NORMAL(3.5,1.25).</w:t>
      </w:r>
    </w:p>
    <w:p w14:paraId="7B43717D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CB8=RV.NORMAL(3.5,1.25).</w:t>
      </w:r>
    </w:p>
    <w:p w14:paraId="6565CDA1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CB9=RV.NORMAL(3.5,1.25).</w:t>
      </w:r>
    </w:p>
    <w:p w14:paraId="0D8E9832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CB10=RV.NORMAL(3.5,1.25).</w:t>
      </w:r>
    </w:p>
    <w:p w14:paraId="32716F8F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CB11=RV.NORMAL(3.5,1.25).</w:t>
      </w:r>
    </w:p>
    <w:p w14:paraId="44D1A009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CB12=RV.NORMAL(3.5,1.25).</w:t>
      </w:r>
    </w:p>
    <w:p w14:paraId="38F54001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CB13=RV.NORMAL(3.5,1.25).</w:t>
      </w:r>
    </w:p>
    <w:p w14:paraId="33A52BD3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CB14=RV.NORMAL(3.5,1.25).</w:t>
      </w:r>
    </w:p>
    <w:p w14:paraId="628EFFBD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CB15=RV.NORMAL(3.5,1.25).</w:t>
      </w:r>
    </w:p>
    <w:p w14:paraId="22F5D772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CB16=RV.NORMAL(3.5,1.25).</w:t>
      </w:r>
    </w:p>
    <w:p w14:paraId="4C56E576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CB17=RV.NORMAL(3.5,1.25).</w:t>
      </w:r>
    </w:p>
    <w:p w14:paraId="3CADD0C9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CB18=RV.NORMAL(3.5,1.25).</w:t>
      </w:r>
    </w:p>
    <w:p w14:paraId="732F7E97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CB19=RV.NORMAL(3.5,1.25).</w:t>
      </w:r>
    </w:p>
    <w:p w14:paraId="00186351" w14:textId="77777777" w:rsidR="00FD7214" w:rsidRPr="0062792D" w:rsidRDefault="00FD7214" w:rsidP="00FD7214">
      <w:pPr>
        <w:rPr>
          <w:rFonts w:ascii="Garamond" w:hAnsi="Garamond"/>
        </w:rPr>
      </w:pPr>
      <w:r w:rsidRPr="0062792D">
        <w:rPr>
          <w:rFonts w:ascii="Garamond" w:hAnsi="Garamond"/>
        </w:rPr>
        <w:t>COMPUTE CB20=RV.NORMAL(3.5,1.25).</w:t>
      </w:r>
    </w:p>
    <w:p w14:paraId="42A6C2AA" w14:textId="77777777" w:rsidR="00F17C21" w:rsidRDefault="00FD7214" w:rsidP="00FD7214">
      <w:pPr>
        <w:pStyle w:val="ListParagraph"/>
        <w:ind w:left="0"/>
        <w:rPr>
          <w:rFonts w:ascii="Garamond" w:hAnsi="Garamond"/>
        </w:rPr>
      </w:pPr>
      <w:r w:rsidRPr="0062792D">
        <w:rPr>
          <w:rFonts w:ascii="Garamond" w:hAnsi="Garamond"/>
        </w:rPr>
        <w:t>EXECUTE.</w:t>
      </w:r>
    </w:p>
    <w:p w14:paraId="1286BBFE" w14:textId="77777777" w:rsidR="00F17C21" w:rsidRDefault="00F17C21" w:rsidP="00FD7214">
      <w:pPr>
        <w:pStyle w:val="ListParagraph"/>
        <w:ind w:left="0"/>
        <w:rPr>
          <w:rFonts w:ascii="Garamond" w:hAnsi="Garamond"/>
        </w:rPr>
      </w:pPr>
    </w:p>
    <w:p w14:paraId="55E6C448" w14:textId="77777777" w:rsidR="00F17C21" w:rsidRDefault="00F17C21" w:rsidP="00FD7214">
      <w:pPr>
        <w:rPr>
          <w:rFonts w:ascii="Garamond" w:hAnsi="Garamond"/>
        </w:rPr>
      </w:pPr>
      <w:r>
        <w:rPr>
          <w:rFonts w:ascii="Garamond" w:hAnsi="Garamond"/>
        </w:rPr>
        <w:t>**recodes randomly selected values of 7 or greater to 6 and randomly selected values of 0 as 1</w:t>
      </w:r>
    </w:p>
    <w:p w14:paraId="1104E32A" w14:textId="77777777" w:rsidR="00F17C21" w:rsidRDefault="00F17C21" w:rsidP="00FD7214">
      <w:pPr>
        <w:rPr>
          <w:rFonts w:ascii="Garamond" w:hAnsi="Garamond"/>
        </w:rPr>
      </w:pPr>
    </w:p>
    <w:p w14:paraId="038B700B" w14:textId="77777777" w:rsidR="00FD7214" w:rsidRPr="001111AB" w:rsidRDefault="00FD7214" w:rsidP="00FD7214">
      <w:pPr>
        <w:rPr>
          <w:rFonts w:ascii="Garamond" w:hAnsi="Garamond"/>
        </w:rPr>
      </w:pPr>
      <w:r w:rsidRPr="001111AB">
        <w:rPr>
          <w:rFonts w:ascii="Garamond" w:hAnsi="Garamond"/>
        </w:rPr>
        <w:t xml:space="preserve">RECODE CB1 CB2 CB3 CB4 CB5 CB6 CB7 CB8 CB9 CB10 CB11 CB12 CB13 CB14 CB15 CB16 CB17 CB18 CB19 CB20 </w:t>
      </w:r>
    </w:p>
    <w:p w14:paraId="175608CD" w14:textId="77777777" w:rsidR="00FD7214" w:rsidRPr="001A5EFE" w:rsidRDefault="00FD7214" w:rsidP="00FD7214">
      <w:pPr>
        <w:rPr>
          <w:rFonts w:ascii="Garamond" w:hAnsi="Garamond"/>
        </w:rPr>
      </w:pPr>
      <w:r w:rsidRPr="001A5EFE">
        <w:rPr>
          <w:rFonts w:ascii="Garamond" w:hAnsi="Garamond"/>
        </w:rPr>
        <w:t>(0=1) (1=1) (2=2) (3=3) (4=4) (5=5) (6=6) (7=6) (8 = 6).</w:t>
      </w:r>
    </w:p>
    <w:p w14:paraId="5A9C59CB" w14:textId="77777777" w:rsidR="00FD7214" w:rsidRPr="00FD7214" w:rsidRDefault="00FD7214" w:rsidP="00FD7214">
      <w:pPr>
        <w:pStyle w:val="ListParagraph"/>
        <w:ind w:left="0"/>
        <w:rPr>
          <w:rFonts w:ascii="Garamond" w:hAnsi="Garamond"/>
        </w:rPr>
      </w:pPr>
      <w:r w:rsidRPr="001111AB">
        <w:rPr>
          <w:rFonts w:ascii="Garamond" w:hAnsi="Garamond"/>
        </w:rPr>
        <w:t>EXECUTE.</w:t>
      </w:r>
    </w:p>
    <w:p w14:paraId="3B2D98DD" w14:textId="77777777" w:rsidR="00FD7214" w:rsidRDefault="00FD7214" w:rsidP="00FD7214">
      <w:pPr>
        <w:rPr>
          <w:rFonts w:ascii="Garamond" w:hAnsi="Garamond"/>
        </w:rPr>
      </w:pPr>
    </w:p>
    <w:p w14:paraId="5F4E2123" w14:textId="77777777" w:rsidR="00FD7214" w:rsidRPr="00FD7214" w:rsidRDefault="00FD7214" w:rsidP="00FD7214">
      <w:pPr>
        <w:rPr>
          <w:rFonts w:ascii="Garamond" w:hAnsi="Garamond"/>
          <w:b/>
          <w:sz w:val="40"/>
          <w:szCs w:val="40"/>
        </w:rPr>
      </w:pPr>
      <w:r w:rsidRPr="00FD7214">
        <w:rPr>
          <w:rFonts w:ascii="Garamond" w:hAnsi="Garamond"/>
          <w:b/>
          <w:sz w:val="40"/>
          <w:szCs w:val="40"/>
        </w:rPr>
        <w:lastRenderedPageBreak/>
        <w:t xml:space="preserve">CONSTRUCT AND NORMALIZE VARIABLES  </w:t>
      </w:r>
    </w:p>
    <w:p w14:paraId="535A2729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449D3BDE" w14:textId="77777777" w:rsidR="00F17C21" w:rsidRDefault="00F17C21" w:rsidP="00FD7214">
      <w:pPr>
        <w:rPr>
          <w:rFonts w:ascii="Garamond" w:hAnsi="Garamond"/>
          <w:color w:val="000000" w:themeColor="text1"/>
        </w:rPr>
      </w:pPr>
      <w:r w:rsidRPr="00F17C21">
        <w:rPr>
          <w:rFonts w:ascii="Garamond" w:hAnsi="Garamond"/>
          <w:color w:val="000000" w:themeColor="text1"/>
          <w:highlight w:val="yellow"/>
        </w:rPr>
        <w:t>[use with dataset 1]</w:t>
      </w:r>
    </w:p>
    <w:p w14:paraId="5F0E83AC" w14:textId="77777777" w:rsidR="00F17C21" w:rsidRPr="00266B68" w:rsidRDefault="00F17C21" w:rsidP="00FD7214">
      <w:pPr>
        <w:rPr>
          <w:rFonts w:ascii="Garamond" w:hAnsi="Garamond"/>
          <w:color w:val="000000" w:themeColor="text1"/>
        </w:rPr>
      </w:pPr>
    </w:p>
    <w:p w14:paraId="4ADE3706" w14:textId="77777777" w:rsidR="00FD7214" w:rsidRDefault="00FD7214" w:rsidP="00FD7214">
      <w:pPr>
        <w:rPr>
          <w:rFonts w:ascii="Garamond" w:hAnsi="Garamond"/>
          <w:color w:val="BFBFBF" w:themeColor="background1" w:themeShade="BF"/>
        </w:rPr>
      </w:pPr>
      <w:r w:rsidRPr="00266B68">
        <w:rPr>
          <w:rFonts w:ascii="Garamond" w:hAnsi="Garamond"/>
          <w:color w:val="BFBFBF" w:themeColor="background1" w:themeShade="BF"/>
        </w:rPr>
        <w:t>**</w:t>
      </w:r>
      <w:r>
        <w:rPr>
          <w:rFonts w:ascii="Garamond" w:hAnsi="Garamond"/>
          <w:color w:val="BFBFBF" w:themeColor="background1" w:themeShade="BF"/>
        </w:rPr>
        <w:t xml:space="preserve">creates </w:t>
      </w:r>
      <w:r w:rsidR="00F17C21">
        <w:rPr>
          <w:rFonts w:ascii="Garamond" w:hAnsi="Garamond"/>
          <w:color w:val="BFBFBF" w:themeColor="background1" w:themeShade="BF"/>
        </w:rPr>
        <w:t>race variable</w:t>
      </w:r>
    </w:p>
    <w:p w14:paraId="49F1BD57" w14:textId="77777777" w:rsidR="00FD7214" w:rsidRDefault="00FD7214" w:rsidP="00FD7214">
      <w:pPr>
        <w:rPr>
          <w:rFonts w:ascii="Garamond" w:hAnsi="Garamond"/>
          <w:color w:val="BFBFBF" w:themeColor="background1" w:themeShade="BF"/>
        </w:rPr>
      </w:pPr>
    </w:p>
    <w:p w14:paraId="59F99C7A" w14:textId="77777777" w:rsidR="00FD7214" w:rsidRPr="00696391" w:rsidRDefault="00FD7214" w:rsidP="00FD7214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IF (ASIAN = 1 and BLACK = 0 and LATINO = 0 and NATIVE = 0 and WHITE = 0)</w:t>
      </w:r>
    </w:p>
    <w:p w14:paraId="57F4E769" w14:textId="77777777" w:rsidR="00FD7214" w:rsidRPr="00696391" w:rsidRDefault="00FD7214" w:rsidP="00FD7214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RACE2 = 1.</w:t>
      </w:r>
    </w:p>
    <w:p w14:paraId="695E80FB" w14:textId="77777777" w:rsidR="00FD7214" w:rsidRPr="00696391" w:rsidRDefault="00FD7214" w:rsidP="00FD7214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IF (ASIAN = 0 and BLACK = 1 and LATINO = 0 and NATIVE = 0 and WHITE = 0)</w:t>
      </w:r>
    </w:p>
    <w:p w14:paraId="69871537" w14:textId="77777777" w:rsidR="00FD7214" w:rsidRPr="00696391" w:rsidRDefault="00FD7214" w:rsidP="00FD7214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RACE2 = 2.</w:t>
      </w:r>
    </w:p>
    <w:p w14:paraId="7E45DEBB" w14:textId="77777777" w:rsidR="00FD7214" w:rsidRPr="00696391" w:rsidRDefault="00FD7214" w:rsidP="00FD7214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IF (ASIAN = 0 and BLACK = 0 and LATINO = 1 and NATIVE = 0 and WHITE = 0)</w:t>
      </w:r>
    </w:p>
    <w:p w14:paraId="597EA085" w14:textId="77777777" w:rsidR="00FD7214" w:rsidRPr="00696391" w:rsidRDefault="00FD7214" w:rsidP="00FD7214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RACE2 = 3.</w:t>
      </w:r>
    </w:p>
    <w:p w14:paraId="69E1006E" w14:textId="77777777" w:rsidR="00FD7214" w:rsidRPr="00696391" w:rsidRDefault="00FD7214" w:rsidP="00FD7214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IF (ASIAN = 0 and BLACK = 0 and LATINO = 0 and NATIVE = 0 and WHITE = 1)</w:t>
      </w:r>
    </w:p>
    <w:p w14:paraId="77DA6E4C" w14:textId="77777777" w:rsidR="00FD7214" w:rsidRPr="00696391" w:rsidRDefault="00FD7214" w:rsidP="00FD7214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RACE2 = 4.</w:t>
      </w:r>
    </w:p>
    <w:p w14:paraId="11C660DC" w14:textId="77777777" w:rsidR="00FD7214" w:rsidRDefault="00FD7214" w:rsidP="00FD7214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EXECUTE.</w:t>
      </w:r>
    </w:p>
    <w:p w14:paraId="027E8628" w14:textId="77777777" w:rsidR="00FD7214" w:rsidRDefault="00FD7214" w:rsidP="00FD7214">
      <w:pPr>
        <w:rPr>
          <w:rFonts w:ascii="Garamond" w:hAnsi="Garamond"/>
          <w:color w:val="BFBFBF" w:themeColor="background1" w:themeShade="BF"/>
        </w:rPr>
      </w:pPr>
    </w:p>
    <w:p w14:paraId="4AED62C7" w14:textId="77777777" w:rsidR="00FD7214" w:rsidRPr="00696391" w:rsidRDefault="00FD7214" w:rsidP="00FD7214">
      <w:pPr>
        <w:rPr>
          <w:rFonts w:ascii="Garamond" w:hAnsi="Garamond"/>
          <w:color w:val="000000" w:themeColor="text1"/>
        </w:rPr>
      </w:pPr>
      <w:r w:rsidRPr="00696391">
        <w:rPr>
          <w:rFonts w:ascii="Garamond" w:hAnsi="Garamond"/>
          <w:color w:val="000000" w:themeColor="text1"/>
        </w:rPr>
        <w:t>RECODE RACE2 (1=1) (2=2) (3=3) (4=4) (SYSMIS=5).</w:t>
      </w:r>
    </w:p>
    <w:p w14:paraId="0FF3599E" w14:textId="77777777" w:rsidR="00FD7214" w:rsidRDefault="00FD7214" w:rsidP="00FD7214">
      <w:pPr>
        <w:rPr>
          <w:rFonts w:ascii="Garamond" w:hAnsi="Garamond"/>
          <w:color w:val="000000" w:themeColor="text1"/>
        </w:rPr>
      </w:pPr>
      <w:r w:rsidRPr="00696391">
        <w:rPr>
          <w:rFonts w:ascii="Garamond" w:hAnsi="Garamond"/>
          <w:color w:val="000000" w:themeColor="text1"/>
        </w:rPr>
        <w:t>EXECUTE.</w:t>
      </w:r>
    </w:p>
    <w:p w14:paraId="05C1CD68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76F1BB6F" w14:textId="77777777" w:rsidR="00FD7214" w:rsidRPr="00471771" w:rsidRDefault="00FD7214" w:rsidP="00FD7214">
      <w:pPr>
        <w:rPr>
          <w:rFonts w:ascii="Garamond" w:hAnsi="Garamond"/>
          <w:color w:val="000000" w:themeColor="text1"/>
        </w:rPr>
      </w:pPr>
      <w:r w:rsidRPr="00471771">
        <w:rPr>
          <w:rFonts w:ascii="Garamond" w:hAnsi="Garamond"/>
          <w:color w:val="000000" w:themeColor="text1"/>
        </w:rPr>
        <w:t>IF (ASIAN = 1 and BLACK = 0 and LATINO = 0 and NATIVE = 0 and WHITE = 0)</w:t>
      </w:r>
    </w:p>
    <w:p w14:paraId="32B09B6B" w14:textId="77777777" w:rsidR="00FD7214" w:rsidRPr="00471771" w:rsidRDefault="00FD7214" w:rsidP="00FD7214">
      <w:pPr>
        <w:rPr>
          <w:rFonts w:ascii="Garamond" w:hAnsi="Garamond"/>
          <w:color w:val="000000" w:themeColor="text1"/>
        </w:rPr>
      </w:pPr>
      <w:r w:rsidRPr="00471771">
        <w:rPr>
          <w:rFonts w:ascii="Garamond" w:hAnsi="Garamond"/>
          <w:color w:val="000000" w:themeColor="text1"/>
        </w:rPr>
        <w:t>RACE3 = 1.</w:t>
      </w:r>
    </w:p>
    <w:p w14:paraId="3C4728B8" w14:textId="77777777" w:rsidR="00FD7214" w:rsidRPr="00471771" w:rsidRDefault="00FD7214" w:rsidP="00FD7214">
      <w:pPr>
        <w:rPr>
          <w:rFonts w:ascii="Garamond" w:hAnsi="Garamond"/>
          <w:color w:val="000000" w:themeColor="text1"/>
        </w:rPr>
      </w:pPr>
      <w:r w:rsidRPr="00471771">
        <w:rPr>
          <w:rFonts w:ascii="Garamond" w:hAnsi="Garamond"/>
          <w:color w:val="000000" w:themeColor="text1"/>
        </w:rPr>
        <w:t>IF (ASIAN = 0 and BLACK = 1 and LATINO = 0 and NATIVE = 0 and WHITE = 0)</w:t>
      </w:r>
    </w:p>
    <w:p w14:paraId="10F1F450" w14:textId="77777777" w:rsidR="00FD7214" w:rsidRPr="00471771" w:rsidRDefault="00FD7214" w:rsidP="00FD7214">
      <w:pPr>
        <w:rPr>
          <w:rFonts w:ascii="Garamond" w:hAnsi="Garamond"/>
          <w:color w:val="000000" w:themeColor="text1"/>
        </w:rPr>
      </w:pPr>
      <w:r w:rsidRPr="00471771">
        <w:rPr>
          <w:rFonts w:ascii="Garamond" w:hAnsi="Garamond"/>
          <w:color w:val="000000" w:themeColor="text1"/>
        </w:rPr>
        <w:t>RACE3 = 2.</w:t>
      </w:r>
    </w:p>
    <w:p w14:paraId="2D364FE5" w14:textId="77777777" w:rsidR="00FD7214" w:rsidRPr="00471771" w:rsidRDefault="00FD7214" w:rsidP="00FD7214">
      <w:pPr>
        <w:rPr>
          <w:rFonts w:ascii="Garamond" w:hAnsi="Garamond"/>
          <w:color w:val="000000" w:themeColor="text1"/>
        </w:rPr>
      </w:pPr>
      <w:r w:rsidRPr="00471771">
        <w:rPr>
          <w:rFonts w:ascii="Garamond" w:hAnsi="Garamond"/>
          <w:color w:val="000000" w:themeColor="text1"/>
        </w:rPr>
        <w:t>IF (ASIAN = 0 and BLACK = 0 and LATINO = 1 and NATIVE = 0 and WHITE = 0)</w:t>
      </w:r>
    </w:p>
    <w:p w14:paraId="17A3CBD3" w14:textId="77777777" w:rsidR="00FD7214" w:rsidRPr="00471771" w:rsidRDefault="00FD7214" w:rsidP="00FD7214">
      <w:pPr>
        <w:rPr>
          <w:rFonts w:ascii="Garamond" w:hAnsi="Garamond"/>
          <w:color w:val="000000" w:themeColor="text1"/>
        </w:rPr>
      </w:pPr>
      <w:r w:rsidRPr="00471771">
        <w:rPr>
          <w:rFonts w:ascii="Garamond" w:hAnsi="Garamond"/>
          <w:color w:val="000000" w:themeColor="text1"/>
        </w:rPr>
        <w:t>RACE3 = 3.</w:t>
      </w:r>
    </w:p>
    <w:p w14:paraId="01CF2A02" w14:textId="77777777" w:rsidR="00FD7214" w:rsidRPr="00471771" w:rsidRDefault="00FD7214" w:rsidP="00FD7214">
      <w:pPr>
        <w:rPr>
          <w:rFonts w:ascii="Garamond" w:hAnsi="Garamond"/>
          <w:color w:val="000000" w:themeColor="text1"/>
        </w:rPr>
      </w:pPr>
      <w:r w:rsidRPr="00471771">
        <w:rPr>
          <w:rFonts w:ascii="Garamond" w:hAnsi="Garamond"/>
          <w:color w:val="000000" w:themeColor="text1"/>
        </w:rPr>
        <w:t>IF (ASIAN = 0 and BLACK = 0 and LATINO = 0 and NATIVE = 0 and WHITE = 1)</w:t>
      </w:r>
    </w:p>
    <w:p w14:paraId="038B45BA" w14:textId="77777777" w:rsidR="00FD7214" w:rsidRPr="00471771" w:rsidRDefault="00FD7214" w:rsidP="00FD7214">
      <w:pPr>
        <w:rPr>
          <w:rFonts w:ascii="Garamond" w:hAnsi="Garamond"/>
          <w:color w:val="000000" w:themeColor="text1"/>
        </w:rPr>
      </w:pPr>
      <w:r w:rsidRPr="00471771">
        <w:rPr>
          <w:rFonts w:ascii="Garamond" w:hAnsi="Garamond"/>
          <w:color w:val="000000" w:themeColor="text1"/>
        </w:rPr>
        <w:t>RACE3 = 4.</w:t>
      </w:r>
    </w:p>
    <w:p w14:paraId="10FEB07D" w14:textId="77777777" w:rsidR="00FD7214" w:rsidRDefault="00FD7214" w:rsidP="00FD7214">
      <w:pPr>
        <w:rPr>
          <w:rFonts w:ascii="Garamond" w:hAnsi="Garamond"/>
          <w:color w:val="000000" w:themeColor="text1"/>
        </w:rPr>
      </w:pPr>
      <w:r w:rsidRPr="00471771">
        <w:rPr>
          <w:rFonts w:ascii="Garamond" w:hAnsi="Garamond"/>
          <w:color w:val="000000" w:themeColor="text1"/>
        </w:rPr>
        <w:t>EXECUTE.</w:t>
      </w:r>
    </w:p>
    <w:p w14:paraId="15C5738F" w14:textId="77777777" w:rsidR="00F17C21" w:rsidRDefault="00F17C21" w:rsidP="00FD7214">
      <w:pPr>
        <w:rPr>
          <w:rFonts w:ascii="Garamond" w:hAnsi="Garamond"/>
          <w:color w:val="000000" w:themeColor="text1"/>
        </w:rPr>
      </w:pPr>
    </w:p>
    <w:p w14:paraId="52EEFC78" w14:textId="77777777" w:rsidR="00F17C21" w:rsidRPr="00696391" w:rsidRDefault="00F17C21" w:rsidP="00FD7214">
      <w:pPr>
        <w:rPr>
          <w:rFonts w:ascii="Garamond" w:hAnsi="Garamond"/>
          <w:color w:val="000000" w:themeColor="text1"/>
        </w:rPr>
      </w:pPr>
      <w:r w:rsidRPr="00F17C21">
        <w:rPr>
          <w:rFonts w:ascii="Garamond" w:hAnsi="Garamond"/>
          <w:color w:val="000000" w:themeColor="text1"/>
          <w:highlight w:val="yellow"/>
        </w:rPr>
        <w:t>[use with datasets</w:t>
      </w:r>
      <w:r>
        <w:rPr>
          <w:rFonts w:ascii="Garamond" w:hAnsi="Garamond"/>
          <w:color w:val="000000" w:themeColor="text1"/>
          <w:highlight w:val="yellow"/>
        </w:rPr>
        <w:t xml:space="preserve"> 1,2,3,</w:t>
      </w:r>
      <w:r w:rsidR="00892E34">
        <w:rPr>
          <w:rFonts w:ascii="Garamond" w:hAnsi="Garamond"/>
          <w:color w:val="000000" w:themeColor="text1"/>
          <w:highlight w:val="yellow"/>
        </w:rPr>
        <w:t xml:space="preserve"> and </w:t>
      </w:r>
      <w:r>
        <w:rPr>
          <w:rFonts w:ascii="Garamond" w:hAnsi="Garamond"/>
          <w:color w:val="000000" w:themeColor="text1"/>
          <w:highlight w:val="yellow"/>
        </w:rPr>
        <w:t>4</w:t>
      </w:r>
      <w:r w:rsidRPr="00F17C21">
        <w:rPr>
          <w:rFonts w:ascii="Garamond" w:hAnsi="Garamond"/>
          <w:color w:val="000000" w:themeColor="text1"/>
          <w:highlight w:val="yellow"/>
        </w:rPr>
        <w:t>]</w:t>
      </w:r>
    </w:p>
    <w:p w14:paraId="35585CAD" w14:textId="77777777" w:rsidR="00FD7214" w:rsidRDefault="00FD7214" w:rsidP="00FD7214">
      <w:pPr>
        <w:pStyle w:val="ListParagraph"/>
        <w:ind w:left="0"/>
        <w:rPr>
          <w:rFonts w:ascii="Garamond" w:hAnsi="Garamond"/>
        </w:rPr>
      </w:pPr>
    </w:p>
    <w:p w14:paraId="19E8292C" w14:textId="77777777" w:rsidR="00FD7214" w:rsidRPr="00FF77E2" w:rsidRDefault="00FD7214" w:rsidP="00FD7214">
      <w:pPr>
        <w:rPr>
          <w:rFonts w:ascii="Garamond" w:hAnsi="Garamond"/>
          <w:b/>
          <w:color w:val="000000" w:themeColor="text1"/>
        </w:rPr>
      </w:pPr>
      <w:r w:rsidRPr="00FF77E2">
        <w:rPr>
          <w:rFonts w:ascii="Garamond" w:hAnsi="Garamond"/>
          <w:b/>
          <w:color w:val="000000" w:themeColor="text1"/>
        </w:rPr>
        <w:t>RECODE COBRAS</w:t>
      </w:r>
    </w:p>
    <w:p w14:paraId="7A804C08" w14:textId="77777777" w:rsidR="00FD7214" w:rsidRPr="00266B68" w:rsidRDefault="00FD7214" w:rsidP="00FD7214">
      <w:pPr>
        <w:rPr>
          <w:rFonts w:ascii="Garamond" w:hAnsi="Garamond"/>
          <w:color w:val="BFBFBF" w:themeColor="background1" w:themeShade="BF"/>
        </w:rPr>
      </w:pPr>
    </w:p>
    <w:p w14:paraId="26F1C0F3" w14:textId="77777777" w:rsidR="00FD7214" w:rsidRPr="00266B68" w:rsidRDefault="00FD7214" w:rsidP="00FD7214">
      <w:pPr>
        <w:rPr>
          <w:rFonts w:ascii="Garamond" w:hAnsi="Garamond"/>
          <w:color w:val="BFBFBF" w:themeColor="background1" w:themeShade="BF"/>
        </w:rPr>
      </w:pPr>
      <w:r w:rsidRPr="00266B68">
        <w:rPr>
          <w:rFonts w:ascii="Garamond" w:hAnsi="Garamond"/>
          <w:color w:val="BFBFBF" w:themeColor="background1" w:themeShade="BF"/>
        </w:rPr>
        <w:t>**reverse score CB items</w:t>
      </w:r>
    </w:p>
    <w:p w14:paraId="2383EF70" w14:textId="77777777" w:rsidR="00FD7214" w:rsidRPr="00266B68" w:rsidRDefault="00FD7214" w:rsidP="00FD7214">
      <w:pPr>
        <w:rPr>
          <w:rFonts w:ascii="Garamond" w:hAnsi="Garamond"/>
          <w:color w:val="BFBFBF" w:themeColor="background1" w:themeShade="BF"/>
        </w:rPr>
      </w:pPr>
    </w:p>
    <w:p w14:paraId="17856844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RECODE CB2 CB4 CB5 CB6 CB8 CB11 CB12 CB15 CB17 CB20 (1=6) (2=5) (3=4) (4=3) (5=2) (6=1) INTO </w:t>
      </w:r>
    </w:p>
    <w:p w14:paraId="73FDC49A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CB2r CB4r CB5r CB6r CB8r CB11r CB12r CB15r CB17r CB20r.</w:t>
      </w:r>
    </w:p>
    <w:p w14:paraId="696C4838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7A1B8B58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0DBDAA9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CoBRAS=CB1 + CB2r + CB3 + CB4r + CB5r + CB6r + CB7 + CB8r + CB9 + CB10 + CB11r + CB12r + CB13 + CB14 + CB15r + CB16 + CB17r + CB18 + CB19 + CB20r.</w:t>
      </w:r>
    </w:p>
    <w:p w14:paraId="4046A4B2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712916D4" w14:textId="77777777" w:rsidR="00FD7214" w:rsidRPr="00266B68" w:rsidRDefault="00FD7214" w:rsidP="00FD7214">
      <w:pPr>
        <w:rPr>
          <w:rFonts w:ascii="Garamond" w:hAnsi="Garamond"/>
          <w:color w:val="BFBFBF" w:themeColor="background1" w:themeShade="BF"/>
        </w:rPr>
      </w:pPr>
    </w:p>
    <w:p w14:paraId="505DBEDF" w14:textId="77777777" w:rsidR="00FD7214" w:rsidRPr="0060310B" w:rsidRDefault="00FD7214" w:rsidP="00FD7214">
      <w:pPr>
        <w:rPr>
          <w:rFonts w:ascii="Garamond" w:hAnsi="Garamond"/>
          <w:b/>
          <w:color w:val="000000" w:themeColor="text1"/>
        </w:rPr>
      </w:pPr>
      <w:r w:rsidRPr="0060310B">
        <w:rPr>
          <w:rFonts w:ascii="Garamond" w:hAnsi="Garamond"/>
          <w:b/>
          <w:color w:val="000000" w:themeColor="text1"/>
        </w:rPr>
        <w:t>CALCULATE VARIABLES</w:t>
      </w:r>
    </w:p>
    <w:p w14:paraId="37705498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6B6A0E0D" w14:textId="77777777" w:rsidR="00FD7214" w:rsidRPr="00266B68" w:rsidRDefault="00FD7214" w:rsidP="00FD7214">
      <w:pPr>
        <w:rPr>
          <w:rFonts w:ascii="Garamond" w:hAnsi="Garamond"/>
          <w:color w:val="BFBFBF" w:themeColor="background1" w:themeShade="BF"/>
        </w:rPr>
      </w:pPr>
      <w:r w:rsidRPr="00266B68">
        <w:rPr>
          <w:rFonts w:ascii="Garamond" w:hAnsi="Garamond"/>
          <w:color w:val="BFBFBF" w:themeColor="background1" w:themeShade="BF"/>
        </w:rPr>
        <w:t>**</w:t>
      </w:r>
      <w:r>
        <w:rPr>
          <w:rFonts w:ascii="Garamond" w:hAnsi="Garamond"/>
          <w:color w:val="BFBFBF" w:themeColor="background1" w:themeShade="BF"/>
        </w:rPr>
        <w:t>calculates</w:t>
      </w:r>
      <w:r w:rsidRPr="00266B68">
        <w:rPr>
          <w:rFonts w:ascii="Garamond" w:hAnsi="Garamond"/>
          <w:color w:val="BFBFBF" w:themeColor="background1" w:themeShade="BF"/>
        </w:rPr>
        <w:t xml:space="preserve"> </w:t>
      </w:r>
      <w:r>
        <w:rPr>
          <w:rFonts w:ascii="Garamond" w:hAnsi="Garamond"/>
          <w:color w:val="BFBFBF" w:themeColor="background1" w:themeShade="BF"/>
        </w:rPr>
        <w:t>MD</w:t>
      </w:r>
    </w:p>
    <w:p w14:paraId="5EAA09D3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3C47BC4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REGRESSION</w:t>
      </w:r>
    </w:p>
    <w:p w14:paraId="270F5E84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/MISSING LISTWISE</w:t>
      </w:r>
    </w:p>
    <w:p w14:paraId="13A9BC8E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/STATISTICS COEFF OUTS R ANOVA</w:t>
      </w:r>
    </w:p>
    <w:p w14:paraId="71B35BD0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/DEPENDENT X</w:t>
      </w:r>
    </w:p>
    <w:p w14:paraId="08D63EAA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/METHOD=ENTER CB1 CB2r CB3 CB4r CB5r CB6r CB7 CB8r CB9 CB10 CB11r CB12r CB13 CB14 CB15r CB16 CB17r CB18 CB19 CB20r</w:t>
      </w:r>
    </w:p>
    <w:p w14:paraId="1E2EBC3A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/CASEWISE PLOT(ZRESID) OUTLIERS(3)</w:t>
      </w:r>
    </w:p>
    <w:p w14:paraId="01F7C6F4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/SAVE MAHAL (</w:t>
      </w:r>
      <w:r>
        <w:rPr>
          <w:rFonts w:ascii="Garamond" w:hAnsi="Garamond"/>
          <w:color w:val="000000" w:themeColor="text1"/>
        </w:rPr>
        <w:t>MD</w:t>
      </w:r>
      <w:r w:rsidRPr="00266B68">
        <w:rPr>
          <w:rFonts w:ascii="Garamond" w:hAnsi="Garamond"/>
          <w:color w:val="000000" w:themeColor="text1"/>
        </w:rPr>
        <w:t>).</w:t>
      </w:r>
    </w:p>
    <w:p w14:paraId="199835DE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exe.</w:t>
      </w:r>
      <w:r w:rsidRPr="00266B68">
        <w:rPr>
          <w:rFonts w:ascii="Garamond" w:hAnsi="Garamond"/>
          <w:color w:val="000000" w:themeColor="text1"/>
        </w:rPr>
        <w:br/>
      </w:r>
    </w:p>
    <w:p w14:paraId="7F57341A" w14:textId="77777777" w:rsidR="00FD7214" w:rsidRPr="00266B68" w:rsidRDefault="00FD7214" w:rsidP="00FD7214">
      <w:pPr>
        <w:rPr>
          <w:rFonts w:ascii="Garamond" w:hAnsi="Garamond"/>
          <w:color w:val="BFBFBF" w:themeColor="background1" w:themeShade="BF"/>
        </w:rPr>
      </w:pPr>
      <w:r w:rsidRPr="00266B68">
        <w:rPr>
          <w:rFonts w:ascii="Garamond" w:hAnsi="Garamond"/>
          <w:color w:val="BFBFBF" w:themeColor="background1" w:themeShade="BF"/>
        </w:rPr>
        <w:t>**</w:t>
      </w:r>
      <w:r>
        <w:rPr>
          <w:rFonts w:ascii="Garamond" w:hAnsi="Garamond"/>
          <w:color w:val="BFBFBF" w:themeColor="background1" w:themeShade="BF"/>
        </w:rPr>
        <w:t>calculates</w:t>
      </w:r>
      <w:r w:rsidRPr="00266B68">
        <w:rPr>
          <w:rFonts w:ascii="Garamond" w:hAnsi="Garamond"/>
          <w:color w:val="BFBFBF" w:themeColor="background1" w:themeShade="BF"/>
        </w:rPr>
        <w:t xml:space="preserve"> </w:t>
      </w:r>
      <w:r>
        <w:rPr>
          <w:rFonts w:ascii="Garamond" w:hAnsi="Garamond"/>
          <w:color w:val="BFBFBF" w:themeColor="background1" w:themeShade="BF"/>
        </w:rPr>
        <w:t>REI</w:t>
      </w:r>
    </w:p>
    <w:p w14:paraId="4F76D1F7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1C61C8C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COUNT VALUE1tally=CB1, CB2, CB3, CB4, CB5, CB6, CB7, CB8, CB9, CB10, CB11, CB12, CB13, CB14, CB15, CB16, CB17, CB18, CB19, CB20 (1).</w:t>
      </w:r>
    </w:p>
    <w:p w14:paraId="6E6017D0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COUNT VALUE2tally= CB1, CB2, CB3, CB4, CB5, CB6, CB7, CB8, CB9, CB10, CB11, CB12, CB13, CB14, CB15, CB16, CB17, CB18, CB19, CB20 (2).</w:t>
      </w:r>
    </w:p>
    <w:p w14:paraId="777E7621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COUNT VALUE3tally= CB1, CB2, CB3, CB4, CB5, CB6, CB7, CB8, CB9, CB10, CB11, CB12, CB13, CB14, CB15, CB16, CB17, CB18, CB19, CB20 (3).</w:t>
      </w:r>
    </w:p>
    <w:p w14:paraId="4986BBA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COUNT VALUE4tally= CB1, CB2, CB3, CB4, CB5, CB6, CB7, CB8, CB9, CB10, CB11, CB12, CB13, CB14, CB15, CB16, CB17, CB18, CB19, CB20 (4).</w:t>
      </w:r>
    </w:p>
    <w:p w14:paraId="50DA1CF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COUNT VALUE5tally= CB1, CB2, CB3, CB4, CB5, CB6, CB7, CB8, CB9, CB10, CB11, CB12, CB13, CB14, CB15, CB16, CB17, CB18, CB19, CB20 (5).</w:t>
      </w:r>
    </w:p>
    <w:p w14:paraId="5A96BA2D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COUNT VALUE</w:t>
      </w:r>
      <w:r>
        <w:rPr>
          <w:rFonts w:ascii="Garamond" w:hAnsi="Garamond"/>
          <w:color w:val="000000" w:themeColor="text1"/>
        </w:rPr>
        <w:t>6</w:t>
      </w:r>
      <w:r w:rsidRPr="00266B68">
        <w:rPr>
          <w:rFonts w:ascii="Garamond" w:hAnsi="Garamond"/>
          <w:color w:val="000000" w:themeColor="text1"/>
        </w:rPr>
        <w:t>tally= CB1, CB2, CB3, CB4, CB5, CB6, CB7, CB8, CB9, CB10, CB11, CB12, CB13, CB14, CB15, CB16, CB17, CB18, CB19, CB20 (6).</w:t>
      </w:r>
    </w:p>
    <w:p w14:paraId="637126E3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06EDCACE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6B89E95F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24CAC59E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COMPUTE VALUE1prop=VALUE1tally  / (VALUE1tally + VALUE2tally + VALUE3tally + VALUE4tally + </w:t>
      </w:r>
    </w:p>
    <w:p w14:paraId="120C0BA7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VALUE5tally</w:t>
      </w:r>
      <w:r>
        <w:rPr>
          <w:rFonts w:ascii="Garamond" w:hAnsi="Garamond"/>
          <w:color w:val="000000" w:themeColor="text1"/>
        </w:rPr>
        <w:t xml:space="preserve"> + VALUE6tally</w:t>
      </w:r>
      <w:r w:rsidRPr="00266B68">
        <w:rPr>
          <w:rFonts w:ascii="Garamond" w:hAnsi="Garamond"/>
          <w:color w:val="000000" w:themeColor="text1"/>
        </w:rPr>
        <w:t>).</w:t>
      </w:r>
    </w:p>
    <w:p w14:paraId="7327C38E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COMPUTE VALUE2prop=VALUE2tally  / (VALUE1tally + VALUE2tally + VALUE3tally + VALUE4tally + </w:t>
      </w:r>
    </w:p>
    <w:p w14:paraId="57862023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VALUE5tally</w:t>
      </w:r>
      <w:r>
        <w:rPr>
          <w:rFonts w:ascii="Garamond" w:hAnsi="Garamond"/>
          <w:color w:val="000000" w:themeColor="text1"/>
        </w:rPr>
        <w:t xml:space="preserve"> + VALUE6tally</w:t>
      </w:r>
      <w:r w:rsidRPr="00266B68">
        <w:rPr>
          <w:rFonts w:ascii="Garamond" w:hAnsi="Garamond"/>
          <w:color w:val="000000" w:themeColor="text1"/>
        </w:rPr>
        <w:t>).</w:t>
      </w:r>
    </w:p>
    <w:p w14:paraId="4F8BBACD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COMPUTE VALUE3prop=VALUE3tally  / (VALUE1tally + VALUE2tally + VALUE3tally + VALUE4tally + </w:t>
      </w:r>
    </w:p>
    <w:p w14:paraId="3E8A2D61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VALUE5tally</w:t>
      </w:r>
      <w:r>
        <w:rPr>
          <w:rFonts w:ascii="Garamond" w:hAnsi="Garamond"/>
          <w:color w:val="000000" w:themeColor="text1"/>
        </w:rPr>
        <w:t xml:space="preserve"> + VALUE6tally</w:t>
      </w:r>
      <w:r w:rsidRPr="00266B68">
        <w:rPr>
          <w:rFonts w:ascii="Garamond" w:hAnsi="Garamond"/>
          <w:color w:val="000000" w:themeColor="text1"/>
        </w:rPr>
        <w:t>).</w:t>
      </w:r>
    </w:p>
    <w:p w14:paraId="55FBB31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COMPUTE VALUE4prop=VALUE4tally  / (VALUE1tally + VALUE2tally + VALUE3tally + VALUE4tally + </w:t>
      </w:r>
    </w:p>
    <w:p w14:paraId="34122C75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VALUE5tally</w:t>
      </w:r>
      <w:r>
        <w:rPr>
          <w:rFonts w:ascii="Garamond" w:hAnsi="Garamond"/>
          <w:color w:val="000000" w:themeColor="text1"/>
        </w:rPr>
        <w:t xml:space="preserve"> + VALUE6tally</w:t>
      </w:r>
      <w:r w:rsidRPr="00266B68">
        <w:rPr>
          <w:rFonts w:ascii="Garamond" w:hAnsi="Garamond"/>
          <w:color w:val="000000" w:themeColor="text1"/>
        </w:rPr>
        <w:t>).</w:t>
      </w:r>
    </w:p>
    <w:p w14:paraId="384059B3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COMPUTE VALUE5prop=VALUE5tally  / (VALUE1tally + VALUE2tally + VALUE3tally + VALUE4tally + </w:t>
      </w:r>
    </w:p>
    <w:p w14:paraId="17BDEFA9" w14:textId="77777777" w:rsidR="00FD7214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VALUE5tally</w:t>
      </w:r>
      <w:r>
        <w:rPr>
          <w:rFonts w:ascii="Garamond" w:hAnsi="Garamond"/>
          <w:color w:val="000000" w:themeColor="text1"/>
        </w:rPr>
        <w:t xml:space="preserve"> + VALUE6tally</w:t>
      </w:r>
      <w:r w:rsidRPr="00266B68">
        <w:rPr>
          <w:rFonts w:ascii="Garamond" w:hAnsi="Garamond"/>
          <w:color w:val="000000" w:themeColor="text1"/>
        </w:rPr>
        <w:t>).</w:t>
      </w:r>
    </w:p>
    <w:p w14:paraId="6C9FF2BE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VALUE</w:t>
      </w:r>
      <w:r>
        <w:rPr>
          <w:rFonts w:ascii="Garamond" w:hAnsi="Garamond"/>
          <w:color w:val="000000" w:themeColor="text1"/>
        </w:rPr>
        <w:t>6</w:t>
      </w:r>
      <w:r w:rsidRPr="00266B68">
        <w:rPr>
          <w:rFonts w:ascii="Garamond" w:hAnsi="Garamond"/>
          <w:color w:val="000000" w:themeColor="text1"/>
        </w:rPr>
        <w:t>prop=VALUE</w:t>
      </w:r>
      <w:r>
        <w:rPr>
          <w:rFonts w:ascii="Garamond" w:hAnsi="Garamond"/>
          <w:color w:val="000000" w:themeColor="text1"/>
        </w:rPr>
        <w:t>6</w:t>
      </w:r>
      <w:r w:rsidRPr="00266B68">
        <w:rPr>
          <w:rFonts w:ascii="Garamond" w:hAnsi="Garamond"/>
          <w:color w:val="000000" w:themeColor="text1"/>
        </w:rPr>
        <w:t xml:space="preserve">tally  / (VALUE1tally + VALUE2tally + VALUE3tally + VALUE4tally + </w:t>
      </w:r>
    </w:p>
    <w:p w14:paraId="4F3066BF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VALUE5tally</w:t>
      </w:r>
      <w:r>
        <w:rPr>
          <w:rFonts w:ascii="Garamond" w:hAnsi="Garamond"/>
          <w:color w:val="000000" w:themeColor="text1"/>
        </w:rPr>
        <w:t xml:space="preserve"> + VALUE6tally</w:t>
      </w:r>
      <w:r w:rsidRPr="00266B68">
        <w:rPr>
          <w:rFonts w:ascii="Garamond" w:hAnsi="Garamond"/>
          <w:color w:val="000000" w:themeColor="text1"/>
        </w:rPr>
        <w:t>).</w:t>
      </w:r>
    </w:p>
    <w:p w14:paraId="0EE293D1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254D7804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2802090C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7121D1CC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COMPUTE REI= - ((VALUE1prop * LG10(VALUE1prop)) + (VALUE2prop * LG10(VALUE2prop)) + (VALUE3prop * LG10(VALUE3prop)) + (VALUE4prop * LG10(VALUE4prop)) + </w:t>
      </w:r>
      <w:r>
        <w:rPr>
          <w:rFonts w:ascii="Garamond" w:hAnsi="Garamond"/>
          <w:color w:val="000000" w:themeColor="text1"/>
        </w:rPr>
        <w:t>(</w:t>
      </w:r>
      <w:r w:rsidRPr="00266B68">
        <w:rPr>
          <w:rFonts w:ascii="Garamond" w:hAnsi="Garamond"/>
          <w:color w:val="000000" w:themeColor="text1"/>
        </w:rPr>
        <w:t>VALUE5prop * LG10(VALUE5prop))</w:t>
      </w:r>
      <w:r>
        <w:rPr>
          <w:rFonts w:ascii="Garamond" w:hAnsi="Garamond"/>
          <w:color w:val="000000" w:themeColor="text1"/>
        </w:rPr>
        <w:t xml:space="preserve">+ </w:t>
      </w:r>
      <w:r w:rsidRPr="00266B68">
        <w:rPr>
          <w:rFonts w:ascii="Garamond" w:hAnsi="Garamond"/>
          <w:color w:val="000000" w:themeColor="text1"/>
        </w:rPr>
        <w:t>VALUE</w:t>
      </w:r>
      <w:r>
        <w:rPr>
          <w:rFonts w:ascii="Garamond" w:hAnsi="Garamond"/>
          <w:color w:val="000000" w:themeColor="text1"/>
        </w:rPr>
        <w:t>6</w:t>
      </w:r>
      <w:r w:rsidRPr="00266B68">
        <w:rPr>
          <w:rFonts w:ascii="Garamond" w:hAnsi="Garamond"/>
          <w:color w:val="000000" w:themeColor="text1"/>
        </w:rPr>
        <w:t>prop * LG10(VALUE</w:t>
      </w:r>
      <w:r>
        <w:rPr>
          <w:rFonts w:ascii="Garamond" w:hAnsi="Garamond"/>
          <w:color w:val="000000" w:themeColor="text1"/>
        </w:rPr>
        <w:t>6</w:t>
      </w:r>
      <w:r w:rsidRPr="00266B68">
        <w:rPr>
          <w:rFonts w:ascii="Garamond" w:hAnsi="Garamond"/>
          <w:color w:val="000000" w:themeColor="text1"/>
        </w:rPr>
        <w:t>prop)).</w:t>
      </w:r>
    </w:p>
    <w:p w14:paraId="397A610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26E9A60F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6C9456BA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ADD FILES FILE=* /DROP=VALUE1tally,VALUE2tally,VALUE3tally,VALUE4tally,VALUE5tally, </w:t>
      </w:r>
      <w:r>
        <w:rPr>
          <w:rFonts w:ascii="Garamond" w:hAnsi="Garamond"/>
          <w:color w:val="000000" w:themeColor="text1"/>
        </w:rPr>
        <w:t xml:space="preserve">VALUE6tally, VALUE6prop, </w:t>
      </w:r>
      <w:r w:rsidRPr="00266B68">
        <w:rPr>
          <w:rFonts w:ascii="Garamond" w:hAnsi="Garamond"/>
          <w:color w:val="000000" w:themeColor="text1"/>
        </w:rPr>
        <w:t>VALUE1prop,VALUE2prop,VALUE3prop,VALUE4prop,VALUE5prop.</w:t>
      </w:r>
    </w:p>
    <w:p w14:paraId="11D01024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7607DE3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26E4B31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BFBFBF" w:themeColor="background1" w:themeShade="BF"/>
        </w:rPr>
        <w:t>**</w:t>
      </w:r>
      <w:r>
        <w:rPr>
          <w:rFonts w:ascii="Garamond" w:hAnsi="Garamond"/>
          <w:color w:val="BFBFBF" w:themeColor="background1" w:themeShade="BF"/>
        </w:rPr>
        <w:t>calculates</w:t>
      </w:r>
      <w:r w:rsidRPr="00266B68">
        <w:rPr>
          <w:rFonts w:ascii="Garamond" w:hAnsi="Garamond"/>
          <w:color w:val="BFBFBF" w:themeColor="background1" w:themeShade="BF"/>
        </w:rPr>
        <w:t xml:space="preserve"> LS </w:t>
      </w:r>
    </w:p>
    <w:p w14:paraId="2EB7E575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5FEA7A64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VECTOR V = CB1 TO CB20.</w:t>
      </w:r>
    </w:p>
    <w:p w14:paraId="416633B5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#RUN = 1.</w:t>
      </w:r>
    </w:p>
    <w:p w14:paraId="08DA7761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MAXRUN = 1.</w:t>
      </w:r>
    </w:p>
    <w:p w14:paraId="402288CC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LOOP #i = 2 TO 21.</w:t>
      </w:r>
    </w:p>
    <w:p w14:paraId="07E6DBA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DO IF V(#i) EQ V(#i-1) and V(#i) EQ 1.</w:t>
      </w:r>
    </w:p>
    <w:p w14:paraId="3E85F5A1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#RUN = #RUN + 1.</w:t>
      </w:r>
    </w:p>
    <w:p w14:paraId="342CF868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MAXRUN1 = MAX(MAXRUN, #RUN).</w:t>
      </w:r>
    </w:p>
    <w:p w14:paraId="3C427C3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ELSE.</w:t>
      </w:r>
    </w:p>
    <w:p w14:paraId="5DA4C417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#RUN = 1.</w:t>
      </w:r>
    </w:p>
    <w:p w14:paraId="15038C5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END IF.</w:t>
      </w:r>
    </w:p>
    <w:p w14:paraId="442B7AE3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END LOOP.</w:t>
      </w:r>
    </w:p>
    <w:p w14:paraId="5316206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12E68D6E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31CC5F4C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VECTOR V = CB1 TO CB20.</w:t>
      </w:r>
    </w:p>
    <w:p w14:paraId="0870B224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#RUN = 1.</w:t>
      </w:r>
    </w:p>
    <w:p w14:paraId="666EC62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MAXRUN = 1.</w:t>
      </w:r>
    </w:p>
    <w:p w14:paraId="42B48D0D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LOOP #i = 2 TO 21.</w:t>
      </w:r>
    </w:p>
    <w:p w14:paraId="2393FF1F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DO IF V(#i) EQ V(#i-1) and V(#i) EQ 1 + 1.</w:t>
      </w:r>
    </w:p>
    <w:p w14:paraId="7FAF021A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#RUN = #RUN + 1.</w:t>
      </w:r>
    </w:p>
    <w:p w14:paraId="77F0A85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MAXRUN2 = MAX(MAXRUN, #RUN).</w:t>
      </w:r>
    </w:p>
    <w:p w14:paraId="6676E60C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ELSE.</w:t>
      </w:r>
    </w:p>
    <w:p w14:paraId="7A644F78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#RUN = 1.</w:t>
      </w:r>
    </w:p>
    <w:p w14:paraId="7549AB1F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END IF.</w:t>
      </w:r>
    </w:p>
    <w:p w14:paraId="2636C045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END LOOP.</w:t>
      </w:r>
    </w:p>
    <w:p w14:paraId="1D7AE23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0E455F4E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1665E877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VECTOR V = CB1 TO CB20.</w:t>
      </w:r>
    </w:p>
    <w:p w14:paraId="5E93C863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#RUN = 1.</w:t>
      </w:r>
    </w:p>
    <w:p w14:paraId="667B6FC7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MAXRUN = 1.</w:t>
      </w:r>
    </w:p>
    <w:p w14:paraId="287C2220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LOOP #i = 2 TO 21.</w:t>
      </w:r>
    </w:p>
    <w:p w14:paraId="3D35F0A1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DO IF V(#i) EQ V(#i-1) and V(#i) EQ 1 + 2.</w:t>
      </w:r>
    </w:p>
    <w:p w14:paraId="595D2382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#RUN = #RUN + 1.</w:t>
      </w:r>
    </w:p>
    <w:p w14:paraId="652815F4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MAXRUN3 = MAX(MAXRUN, #RUN).</w:t>
      </w:r>
    </w:p>
    <w:p w14:paraId="4DDF28C7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ELSE.</w:t>
      </w:r>
    </w:p>
    <w:p w14:paraId="052C2CC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lastRenderedPageBreak/>
        <w:t xml:space="preserve">        COMPUTE #RUN = 1.</w:t>
      </w:r>
    </w:p>
    <w:p w14:paraId="0ABF1AB3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END IF.</w:t>
      </w:r>
    </w:p>
    <w:p w14:paraId="60700C48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END LOOP.</w:t>
      </w:r>
    </w:p>
    <w:p w14:paraId="45941C65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5E121A4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778793A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VECTOR V = CB1 TO CB20.</w:t>
      </w:r>
    </w:p>
    <w:p w14:paraId="2738306E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#RUN = 1.</w:t>
      </w:r>
    </w:p>
    <w:p w14:paraId="31A6BFCF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MAXRUN = 1.</w:t>
      </w:r>
    </w:p>
    <w:p w14:paraId="6519257D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LOOP #i = 2 TO 21.</w:t>
      </w:r>
    </w:p>
    <w:p w14:paraId="10C01C95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DO IF V(#i) EQ V(#i-1) and V(#i) EQ 1 + 3.</w:t>
      </w:r>
    </w:p>
    <w:p w14:paraId="35153062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#RUN = #RUN + 1.</w:t>
      </w:r>
    </w:p>
    <w:p w14:paraId="08EDF88C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MAXRUN4 = MAX(MAXRUN, #RUN).</w:t>
      </w:r>
    </w:p>
    <w:p w14:paraId="2C64B747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ELSE.</w:t>
      </w:r>
    </w:p>
    <w:p w14:paraId="2ED7DCE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#RUN = 1.</w:t>
      </w:r>
    </w:p>
    <w:p w14:paraId="2A42A060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END IF.</w:t>
      </w:r>
    </w:p>
    <w:p w14:paraId="590F528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END LOOP.</w:t>
      </w:r>
    </w:p>
    <w:p w14:paraId="3BDDBBBE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4478326D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5233679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VECTOR V = CB1 TO CB20.</w:t>
      </w:r>
    </w:p>
    <w:p w14:paraId="191A36E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#RUN = 1.</w:t>
      </w:r>
    </w:p>
    <w:p w14:paraId="1DB9A32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MAXRUN = 1.</w:t>
      </w:r>
    </w:p>
    <w:p w14:paraId="75B4B11C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LOOP #i = 2 TO 21.</w:t>
      </w:r>
    </w:p>
    <w:p w14:paraId="2FFB63E0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DO IF V(#i) EQ V(#i-1) and V(#i) EQ 1 + 4.</w:t>
      </w:r>
    </w:p>
    <w:p w14:paraId="5A336702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#RUN = #RUN + 1.</w:t>
      </w:r>
    </w:p>
    <w:p w14:paraId="0103A161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MAXRUN5 = MAX(MAXRUN, #RUN).</w:t>
      </w:r>
    </w:p>
    <w:p w14:paraId="0352BE10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ELSE.</w:t>
      </w:r>
    </w:p>
    <w:p w14:paraId="18522BA8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#RUN = 1.</w:t>
      </w:r>
    </w:p>
    <w:p w14:paraId="236181B8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END IF.</w:t>
      </w:r>
    </w:p>
    <w:p w14:paraId="6EBA2514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END LOOP.</w:t>
      </w:r>
    </w:p>
    <w:p w14:paraId="762D5F6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45B28ABA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6D80C8F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VECTOR V = CB1 TO CB20.</w:t>
      </w:r>
    </w:p>
    <w:p w14:paraId="00AAFCA2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#RUN = 1.</w:t>
      </w:r>
    </w:p>
    <w:p w14:paraId="3AAA963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MAXRUN = 1.</w:t>
      </w:r>
    </w:p>
    <w:p w14:paraId="3D517AC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LOOP #i = 2 TO 21.</w:t>
      </w:r>
    </w:p>
    <w:p w14:paraId="79DFC51C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DO IF V(#i) EQ V(#i-1) and V(#i) EQ 1 + 5.</w:t>
      </w:r>
    </w:p>
    <w:p w14:paraId="1899B271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#RUN = #RUN + 1.</w:t>
      </w:r>
    </w:p>
    <w:p w14:paraId="5B5F68D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MAXRUN6 = MAX(MAXRUN, #RUN).</w:t>
      </w:r>
    </w:p>
    <w:p w14:paraId="764637D4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ELSE.</w:t>
      </w:r>
    </w:p>
    <w:p w14:paraId="7ED8A88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   COMPUTE #RUN = 1.</w:t>
      </w:r>
    </w:p>
    <w:p w14:paraId="58C69EF5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     END IF.</w:t>
      </w:r>
    </w:p>
    <w:p w14:paraId="56CCFB5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END LOOP.</w:t>
      </w:r>
    </w:p>
    <w:p w14:paraId="10D30662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0AA8A5E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02F199FD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 xml:space="preserve">COMPUTE </w:t>
      </w:r>
      <w:r>
        <w:rPr>
          <w:rFonts w:ascii="Garamond" w:hAnsi="Garamond"/>
          <w:color w:val="000000" w:themeColor="text1"/>
        </w:rPr>
        <w:t>LS</w:t>
      </w:r>
      <w:r w:rsidRPr="00266B68">
        <w:rPr>
          <w:rFonts w:ascii="Garamond" w:hAnsi="Garamond"/>
          <w:color w:val="000000" w:themeColor="text1"/>
        </w:rPr>
        <w:t>=MAX(MAXRUN1,MAXRUN2,MAXRUN3,MAXRUN4, MAXRUN5, MAXRUN6).</w:t>
      </w:r>
    </w:p>
    <w:p w14:paraId="09AD372F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552AC95C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657BC39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lastRenderedPageBreak/>
        <w:t>ADD FILES FILE=* /DROP=MAXRUN, MAXRUN1, MAXRUN2, MAXRUN3, MAXRUN4, MAXRUN5, MAXRUN6.</w:t>
      </w:r>
    </w:p>
    <w:p w14:paraId="580BB8CB" w14:textId="77777777" w:rsidR="00FD7214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54BD3962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7A4F452E" w14:textId="77777777" w:rsidR="00FD7214" w:rsidRPr="00041B8A" w:rsidRDefault="00FD7214" w:rsidP="00FD7214">
      <w:pPr>
        <w:rPr>
          <w:rFonts w:ascii="Garamond" w:hAnsi="Garamond"/>
          <w:color w:val="000000" w:themeColor="text1"/>
        </w:rPr>
      </w:pPr>
      <w:r w:rsidRPr="00041B8A">
        <w:rPr>
          <w:rFonts w:ascii="Garamond" w:hAnsi="Garamond"/>
          <w:color w:val="000000" w:themeColor="text1"/>
        </w:rPr>
        <w:t xml:space="preserve">RECODE </w:t>
      </w:r>
      <w:r>
        <w:rPr>
          <w:rFonts w:ascii="Garamond" w:hAnsi="Garamond"/>
          <w:color w:val="000000" w:themeColor="text1"/>
        </w:rPr>
        <w:t>LS</w:t>
      </w:r>
      <w:r w:rsidRPr="00041B8A">
        <w:rPr>
          <w:rFonts w:ascii="Garamond" w:hAnsi="Garamond"/>
          <w:color w:val="000000" w:themeColor="text1"/>
        </w:rPr>
        <w:t xml:space="preserve"> (SYSMIS=1) (2=2) (3=3) (4=4) (5=5) (6=6) (7=7) (8=8) (9=9) (10=10) (11=11) </w:t>
      </w:r>
    </w:p>
    <w:p w14:paraId="4E1DFB15" w14:textId="77777777" w:rsidR="00FD7214" w:rsidRPr="00041B8A" w:rsidRDefault="00FD7214" w:rsidP="00FD7214">
      <w:pPr>
        <w:rPr>
          <w:rFonts w:ascii="Garamond" w:hAnsi="Garamond"/>
          <w:color w:val="000000" w:themeColor="text1"/>
        </w:rPr>
      </w:pPr>
      <w:r w:rsidRPr="00041B8A">
        <w:rPr>
          <w:rFonts w:ascii="Garamond" w:hAnsi="Garamond"/>
          <w:color w:val="000000" w:themeColor="text1"/>
        </w:rPr>
        <w:t xml:space="preserve">    (12=12) (13=13) (14=14) (15=15) (16=16) (17=17) (18=18) (19=19) (20=20).</w:t>
      </w:r>
    </w:p>
    <w:p w14:paraId="6F363AC1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041B8A">
        <w:rPr>
          <w:rFonts w:ascii="Garamond" w:hAnsi="Garamond"/>
          <w:color w:val="000000" w:themeColor="text1"/>
        </w:rPr>
        <w:t>EXECUTE.</w:t>
      </w:r>
    </w:p>
    <w:p w14:paraId="0E78EE0F" w14:textId="77777777" w:rsidR="00FD7214" w:rsidRPr="00266B68" w:rsidRDefault="00FD7214" w:rsidP="00FD7214">
      <w:pPr>
        <w:rPr>
          <w:rFonts w:ascii="Garamond" w:hAnsi="Garamond"/>
          <w:color w:val="BFBFBF" w:themeColor="background1" w:themeShade="BF"/>
        </w:rPr>
      </w:pPr>
    </w:p>
    <w:p w14:paraId="5051774F" w14:textId="77777777" w:rsidR="00FD7214" w:rsidRPr="00266B68" w:rsidRDefault="00FD7214" w:rsidP="00FD7214">
      <w:pPr>
        <w:rPr>
          <w:rFonts w:ascii="Garamond" w:hAnsi="Garamond"/>
          <w:color w:val="BFBFBF" w:themeColor="background1" w:themeShade="BF"/>
        </w:rPr>
      </w:pPr>
      <w:r w:rsidRPr="00266B68">
        <w:rPr>
          <w:rFonts w:ascii="Garamond" w:hAnsi="Garamond"/>
          <w:color w:val="BFBFBF" w:themeColor="background1" w:themeShade="BF"/>
        </w:rPr>
        <w:t>**</w:t>
      </w:r>
      <w:r>
        <w:rPr>
          <w:rFonts w:ascii="Garamond" w:hAnsi="Garamond"/>
          <w:color w:val="BFBFBF" w:themeColor="background1" w:themeShade="BF"/>
        </w:rPr>
        <w:t>calculates PAI</w:t>
      </w:r>
      <w:r w:rsidRPr="00266B68">
        <w:rPr>
          <w:rFonts w:ascii="Garamond" w:hAnsi="Garamond"/>
          <w:color w:val="BFBFBF" w:themeColor="background1" w:themeShade="BF"/>
        </w:rPr>
        <w:t xml:space="preserve"> based on correlations without reverse scored items</w:t>
      </w:r>
    </w:p>
    <w:p w14:paraId="605B04F0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1ED952F7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PScrossProd=(CB1 * CB6) + (CB4 * CB16) + (CB5 * CB7) + (CB7 * CB12) + (CB7 * CB11).</w:t>
      </w:r>
    </w:p>
    <w:p w14:paraId="1250972A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38C3DA0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4C905273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PSavgA=(CB1 + CB4 + CB5 + CB7 + CB7) / 5.</w:t>
      </w:r>
    </w:p>
    <w:p w14:paraId="57B7F50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47409D15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14D712A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PSsumAsq=(CB1 ** 2 + CB4 ** 2 + CB5 ** 2 + CB7 ** 2 + CB7 ** 2).</w:t>
      </w:r>
    </w:p>
    <w:p w14:paraId="19F3A3AE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32DB0C3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1870C18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PSavgB=(CB6 + CB16 + CB7 + CB12 + CB11) / 5.</w:t>
      </w:r>
    </w:p>
    <w:p w14:paraId="38BCEADA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428A7760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551270F8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PSsumBsq=(CB6 ** 2 + CB16 ** 2 + CB7 ** 2 + CB12 ** 2 + CB11 ** 2).</w:t>
      </w:r>
    </w:p>
    <w:p w14:paraId="3F84C4C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637E6C65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041157EE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PSNum=PScrossProd - (</w:t>
      </w:r>
      <w:r>
        <w:rPr>
          <w:rFonts w:ascii="Garamond" w:hAnsi="Garamond"/>
          <w:color w:val="000000" w:themeColor="text1"/>
        </w:rPr>
        <w:t>5</w:t>
      </w:r>
      <w:r w:rsidRPr="00266B68">
        <w:rPr>
          <w:rFonts w:ascii="Garamond" w:hAnsi="Garamond"/>
          <w:color w:val="000000" w:themeColor="text1"/>
        </w:rPr>
        <w:t xml:space="preserve"> * PSavgA * PSavgB).</w:t>
      </w:r>
    </w:p>
    <w:p w14:paraId="2866F4E4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10CDA7D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3CACDB37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PSD1=PSsumAsq - (</w:t>
      </w:r>
      <w:r>
        <w:rPr>
          <w:rFonts w:ascii="Garamond" w:hAnsi="Garamond"/>
          <w:color w:val="000000" w:themeColor="text1"/>
        </w:rPr>
        <w:t>5</w:t>
      </w:r>
      <w:r w:rsidRPr="00266B68">
        <w:rPr>
          <w:rFonts w:ascii="Garamond" w:hAnsi="Garamond"/>
          <w:color w:val="000000" w:themeColor="text1"/>
        </w:rPr>
        <w:t xml:space="preserve"> * (PSavgA ** 2)).</w:t>
      </w:r>
    </w:p>
    <w:p w14:paraId="4E62AD5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3AA0ACB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410E8E3F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PSD2=PSsumBsq - (</w:t>
      </w:r>
      <w:r>
        <w:rPr>
          <w:rFonts w:ascii="Garamond" w:hAnsi="Garamond"/>
          <w:color w:val="000000" w:themeColor="text1"/>
        </w:rPr>
        <w:t>5</w:t>
      </w:r>
      <w:r w:rsidRPr="00266B68">
        <w:rPr>
          <w:rFonts w:ascii="Garamond" w:hAnsi="Garamond"/>
          <w:color w:val="000000" w:themeColor="text1"/>
        </w:rPr>
        <w:t xml:space="preserve"> * (PSavgB ** 2)).</w:t>
      </w:r>
    </w:p>
    <w:p w14:paraId="6673CF57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03E62F40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30AF5A48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PSDen=SQRT(PSD1 * PSD2).</w:t>
      </w:r>
    </w:p>
    <w:p w14:paraId="52274031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46D66EF1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2B6AF6E8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PAI=PSNum / PSDen.</w:t>
      </w:r>
    </w:p>
    <w:p w14:paraId="418EF693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24964C81" w14:textId="77777777" w:rsidR="00FD7214" w:rsidRPr="00266B68" w:rsidRDefault="00FD7214" w:rsidP="00FD7214">
      <w:pPr>
        <w:pStyle w:val="ListParagraph"/>
        <w:ind w:left="0"/>
        <w:rPr>
          <w:rFonts w:ascii="Garamond" w:hAnsi="Garamond"/>
        </w:rPr>
      </w:pPr>
    </w:p>
    <w:p w14:paraId="3501C84E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ADD FILES FILE=* /DROP= PScrossProd, PSavgA, PSsumAsq, PSavgB, PSsumBsq, PSNum, PSD1, PSD2, PSDen.</w:t>
      </w:r>
    </w:p>
    <w:p w14:paraId="206E3134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3E625BB3" w14:textId="77777777" w:rsidR="00FD7214" w:rsidRPr="00266B68" w:rsidRDefault="00FD7214" w:rsidP="00FD7214">
      <w:pPr>
        <w:pStyle w:val="ListParagraph"/>
        <w:ind w:left="0"/>
        <w:rPr>
          <w:rFonts w:ascii="Garamond" w:hAnsi="Garamond"/>
        </w:rPr>
      </w:pPr>
    </w:p>
    <w:p w14:paraId="5E64CAA0" w14:textId="77777777" w:rsidR="00FD7214" w:rsidRDefault="00FD7214" w:rsidP="00FD7214">
      <w:pPr>
        <w:rPr>
          <w:rFonts w:ascii="Garamond" w:hAnsi="Garamond"/>
          <w:color w:val="BFBFBF" w:themeColor="background1" w:themeShade="BF"/>
        </w:rPr>
      </w:pPr>
      <w:r w:rsidRPr="00266B68">
        <w:rPr>
          <w:rFonts w:ascii="Garamond" w:hAnsi="Garamond"/>
          <w:color w:val="BFBFBF" w:themeColor="background1" w:themeShade="BF"/>
        </w:rPr>
        <w:t>**</w:t>
      </w:r>
      <w:r>
        <w:rPr>
          <w:rFonts w:ascii="Garamond" w:hAnsi="Garamond"/>
          <w:color w:val="BFBFBF" w:themeColor="background1" w:themeShade="BF"/>
        </w:rPr>
        <w:t>calculates</w:t>
      </w:r>
      <w:r w:rsidRPr="00266B68">
        <w:rPr>
          <w:rFonts w:ascii="Garamond" w:hAnsi="Garamond"/>
          <w:color w:val="BFBFBF" w:themeColor="background1" w:themeShade="BF"/>
        </w:rPr>
        <w:t xml:space="preserve"> PSI based on correlations with reverse scored items</w:t>
      </w:r>
    </w:p>
    <w:p w14:paraId="5BBE4BD7" w14:textId="77777777" w:rsidR="00FD7214" w:rsidRDefault="00FD7214" w:rsidP="00FD7214">
      <w:pPr>
        <w:rPr>
          <w:rFonts w:ascii="Garamond" w:hAnsi="Garamond"/>
          <w:color w:val="BFBFBF" w:themeColor="background1" w:themeShade="BF"/>
        </w:rPr>
      </w:pPr>
    </w:p>
    <w:p w14:paraId="2E7070A4" w14:textId="77777777" w:rsidR="00FD7214" w:rsidRPr="0086313A" w:rsidRDefault="00FD7214" w:rsidP="00FD7214">
      <w:pPr>
        <w:rPr>
          <w:rFonts w:ascii="Garamond" w:hAnsi="Garamond"/>
          <w:color w:val="000000" w:themeColor="text1"/>
        </w:rPr>
      </w:pPr>
      <w:r w:rsidRPr="0086313A">
        <w:rPr>
          <w:rFonts w:ascii="Garamond" w:hAnsi="Garamond"/>
          <w:color w:val="000000" w:themeColor="text1"/>
        </w:rPr>
        <w:t>CORRELATIONS</w:t>
      </w:r>
    </w:p>
    <w:p w14:paraId="2A9E0EE2" w14:textId="77777777" w:rsidR="00FD7214" w:rsidRPr="0086313A" w:rsidRDefault="00FD7214" w:rsidP="00FD7214">
      <w:pPr>
        <w:rPr>
          <w:rFonts w:ascii="Garamond" w:hAnsi="Garamond"/>
          <w:color w:val="000000" w:themeColor="text1"/>
        </w:rPr>
      </w:pPr>
      <w:r w:rsidRPr="0086313A">
        <w:rPr>
          <w:rFonts w:ascii="Garamond" w:hAnsi="Garamond"/>
          <w:color w:val="000000" w:themeColor="text1"/>
        </w:rPr>
        <w:lastRenderedPageBreak/>
        <w:t xml:space="preserve">  /VARIABLES=CB1 CB2r CB3 CB4r CB5r CB6r CB7 CB8r CB9 CB10 CB11r CB12r CB13 CB14 CB15r CB16 CB17r </w:t>
      </w:r>
    </w:p>
    <w:p w14:paraId="0CADBCA3" w14:textId="77777777" w:rsidR="00FD7214" w:rsidRPr="0086313A" w:rsidRDefault="00FD7214" w:rsidP="00FD7214">
      <w:pPr>
        <w:rPr>
          <w:rFonts w:ascii="Garamond" w:hAnsi="Garamond"/>
          <w:color w:val="000000" w:themeColor="text1"/>
        </w:rPr>
      </w:pPr>
      <w:r w:rsidRPr="0086313A">
        <w:rPr>
          <w:rFonts w:ascii="Garamond" w:hAnsi="Garamond"/>
          <w:color w:val="000000" w:themeColor="text1"/>
        </w:rPr>
        <w:t xml:space="preserve">    CB18 CB19 CB20r</w:t>
      </w:r>
    </w:p>
    <w:p w14:paraId="002A661A" w14:textId="77777777" w:rsidR="00FD7214" w:rsidRPr="0086313A" w:rsidRDefault="00FD7214" w:rsidP="00FD7214">
      <w:pPr>
        <w:rPr>
          <w:rFonts w:ascii="Garamond" w:hAnsi="Garamond"/>
          <w:color w:val="000000" w:themeColor="text1"/>
        </w:rPr>
      </w:pPr>
      <w:r w:rsidRPr="0086313A">
        <w:rPr>
          <w:rFonts w:ascii="Garamond" w:hAnsi="Garamond"/>
          <w:color w:val="000000" w:themeColor="text1"/>
        </w:rPr>
        <w:t xml:space="preserve">  /PRINT=TWOTAIL NOSIG</w:t>
      </w:r>
    </w:p>
    <w:p w14:paraId="759B9F5A" w14:textId="77777777" w:rsidR="00FD7214" w:rsidRPr="0086313A" w:rsidRDefault="00FD7214" w:rsidP="00FD7214">
      <w:pPr>
        <w:rPr>
          <w:rFonts w:ascii="Garamond" w:hAnsi="Garamond"/>
          <w:color w:val="000000" w:themeColor="text1"/>
        </w:rPr>
      </w:pPr>
      <w:r w:rsidRPr="0086313A">
        <w:rPr>
          <w:rFonts w:ascii="Garamond" w:hAnsi="Garamond"/>
          <w:color w:val="000000" w:themeColor="text1"/>
        </w:rPr>
        <w:t xml:space="preserve">  /MISSING=PAIRWISE.</w:t>
      </w:r>
    </w:p>
    <w:p w14:paraId="6E3D2A78" w14:textId="77777777" w:rsidR="00FD7214" w:rsidRPr="0086313A" w:rsidRDefault="00FD7214" w:rsidP="00FD7214">
      <w:pPr>
        <w:rPr>
          <w:rFonts w:ascii="Garamond" w:hAnsi="Garamond"/>
          <w:color w:val="000000" w:themeColor="text1"/>
        </w:rPr>
      </w:pPr>
    </w:p>
    <w:p w14:paraId="3B931FAD" w14:textId="77777777" w:rsidR="00FD7214" w:rsidRPr="0086313A" w:rsidRDefault="00FD7214" w:rsidP="00FD7214">
      <w:pPr>
        <w:rPr>
          <w:rFonts w:ascii="Garamond" w:hAnsi="Garamond"/>
          <w:color w:val="000000" w:themeColor="text1"/>
        </w:rPr>
      </w:pPr>
      <w:r w:rsidRPr="0086313A">
        <w:rPr>
          <w:rFonts w:ascii="Garamond" w:hAnsi="Garamond"/>
          <w:color w:val="000000" w:themeColor="text1"/>
        </w:rPr>
        <w:t>OUTPUT MODIFY</w:t>
      </w:r>
    </w:p>
    <w:p w14:paraId="163300D9" w14:textId="77777777" w:rsidR="00FD7214" w:rsidRPr="0086313A" w:rsidRDefault="00FD7214" w:rsidP="00FD7214">
      <w:pPr>
        <w:rPr>
          <w:rFonts w:ascii="Garamond" w:hAnsi="Garamond"/>
          <w:color w:val="000000" w:themeColor="text1"/>
        </w:rPr>
      </w:pPr>
      <w:r w:rsidRPr="0086313A">
        <w:rPr>
          <w:rFonts w:ascii="Garamond" w:hAnsi="Garamond"/>
          <w:color w:val="000000" w:themeColor="text1"/>
        </w:rPr>
        <w:t xml:space="preserve">  /REPORT PRINTREPORT=NO</w:t>
      </w:r>
    </w:p>
    <w:p w14:paraId="3DB445DF" w14:textId="77777777" w:rsidR="00FD7214" w:rsidRPr="0086313A" w:rsidRDefault="00FD7214" w:rsidP="00FD7214">
      <w:pPr>
        <w:rPr>
          <w:rFonts w:ascii="Garamond" w:hAnsi="Garamond"/>
          <w:color w:val="000000" w:themeColor="text1"/>
        </w:rPr>
      </w:pPr>
      <w:r w:rsidRPr="0086313A">
        <w:rPr>
          <w:rFonts w:ascii="Garamond" w:hAnsi="Garamond"/>
          <w:color w:val="000000" w:themeColor="text1"/>
        </w:rPr>
        <w:t xml:space="preserve">  /SELECT TABLES</w:t>
      </w:r>
    </w:p>
    <w:p w14:paraId="47E948F7" w14:textId="77777777" w:rsidR="00FD7214" w:rsidRPr="0086313A" w:rsidRDefault="00FD7214" w:rsidP="00FD7214">
      <w:pPr>
        <w:rPr>
          <w:rFonts w:ascii="Garamond" w:hAnsi="Garamond"/>
          <w:color w:val="000000" w:themeColor="text1"/>
        </w:rPr>
      </w:pPr>
      <w:r w:rsidRPr="0086313A">
        <w:rPr>
          <w:rFonts w:ascii="Garamond" w:hAnsi="Garamond"/>
          <w:color w:val="000000" w:themeColor="text1"/>
        </w:rPr>
        <w:t xml:space="preserve">  /IF COMMANDS=[LAST] SUBTYPES="Correlations"</w:t>
      </w:r>
    </w:p>
    <w:p w14:paraId="5BA0F41C" w14:textId="77777777" w:rsidR="00FD7214" w:rsidRPr="0086313A" w:rsidRDefault="00FD7214" w:rsidP="00FD7214">
      <w:pPr>
        <w:rPr>
          <w:rFonts w:ascii="Garamond" w:hAnsi="Garamond"/>
          <w:color w:val="000000" w:themeColor="text1"/>
        </w:rPr>
      </w:pPr>
      <w:r w:rsidRPr="0086313A">
        <w:rPr>
          <w:rFonts w:ascii="Garamond" w:hAnsi="Garamond"/>
          <w:color w:val="000000" w:themeColor="text1"/>
        </w:rPr>
        <w:t xml:space="preserve">  /TABLECELLS SELECT=[CORRELATION] SELECTDIMENSION=ROWS SELECTCONDITION="Abs(x)&gt;=0.575" </w:t>
      </w:r>
    </w:p>
    <w:p w14:paraId="48C1C1D8" w14:textId="77777777" w:rsidR="00FD7214" w:rsidRDefault="00FD7214" w:rsidP="00FD7214">
      <w:pPr>
        <w:rPr>
          <w:rFonts w:ascii="Garamond" w:hAnsi="Garamond"/>
          <w:color w:val="000000" w:themeColor="text1"/>
        </w:rPr>
      </w:pPr>
      <w:r w:rsidRPr="0086313A">
        <w:rPr>
          <w:rFonts w:ascii="Garamond" w:hAnsi="Garamond"/>
          <w:color w:val="000000" w:themeColor="text1"/>
        </w:rPr>
        <w:t xml:space="preserve">    BACKGROUNDCOLOR=RGB(255, 255, 0) APPLYTO=CELL.</w:t>
      </w:r>
    </w:p>
    <w:p w14:paraId="4C3655FB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5B8D6835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5AE393EA" w14:textId="77777777" w:rsidR="00FD7214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PScrossProd=(</w:t>
      </w:r>
      <w:r>
        <w:rPr>
          <w:rFonts w:ascii="Garamond" w:hAnsi="Garamond"/>
          <w:color w:val="000000" w:themeColor="text1"/>
        </w:rPr>
        <w:t>CB7 * CB5r) + (CB12r * CB5r) + (CB7 * CB12r) + (CB8r * CB12r) + (CB11r * CB12r) + (CB15r * CB12r) + (CB19 * CB7) + (CB20r * CB15r) + (CB20r * CB12r) + (CB20r * CB8r).</w:t>
      </w:r>
    </w:p>
    <w:p w14:paraId="67AE6FF7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2A0A4F84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68994D4C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PSavgA=(CB7</w:t>
      </w:r>
      <w:r>
        <w:rPr>
          <w:rFonts w:ascii="Garamond" w:hAnsi="Garamond"/>
          <w:color w:val="000000" w:themeColor="text1"/>
        </w:rPr>
        <w:t xml:space="preserve"> + CB12r + CB7 + CB8r + CB12r + CB15r + CB19 + CB20r + CB20r + CB20r</w:t>
      </w:r>
      <w:r w:rsidRPr="00266B68">
        <w:rPr>
          <w:rFonts w:ascii="Garamond" w:hAnsi="Garamond"/>
          <w:color w:val="000000" w:themeColor="text1"/>
        </w:rPr>
        <w:t xml:space="preserve">) / </w:t>
      </w:r>
      <w:r>
        <w:rPr>
          <w:rFonts w:ascii="Garamond" w:hAnsi="Garamond"/>
          <w:color w:val="000000" w:themeColor="text1"/>
        </w:rPr>
        <w:t>10</w:t>
      </w:r>
      <w:r w:rsidRPr="00266B68">
        <w:rPr>
          <w:rFonts w:ascii="Garamond" w:hAnsi="Garamond"/>
          <w:color w:val="000000" w:themeColor="text1"/>
        </w:rPr>
        <w:t>.</w:t>
      </w:r>
    </w:p>
    <w:p w14:paraId="5C374E5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50C5A232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48EC274A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PSsumAsq=(</w:t>
      </w:r>
      <w:r w:rsidRPr="003C52C0">
        <w:rPr>
          <w:rFonts w:ascii="Garamond" w:hAnsi="Garamond"/>
          <w:color w:val="000000" w:themeColor="text1"/>
        </w:rPr>
        <w:t xml:space="preserve"> </w:t>
      </w:r>
      <w:r w:rsidRPr="00266B68">
        <w:rPr>
          <w:rFonts w:ascii="Garamond" w:hAnsi="Garamond"/>
          <w:color w:val="000000" w:themeColor="text1"/>
        </w:rPr>
        <w:t>CB7</w:t>
      </w:r>
      <w:r>
        <w:rPr>
          <w:rFonts w:ascii="Garamond" w:hAnsi="Garamond"/>
          <w:color w:val="000000" w:themeColor="text1"/>
        </w:rPr>
        <w:t>**2 + CB12r**2 + CB7**2 + CB8r**2 + CB12r**2 + CB15r**2 + CB19**2 + CB20r**2 + CB20r**2 + CB20r**2)</w:t>
      </w:r>
      <w:r w:rsidRPr="00266B68">
        <w:rPr>
          <w:rFonts w:ascii="Garamond" w:hAnsi="Garamond"/>
          <w:color w:val="000000" w:themeColor="text1"/>
        </w:rPr>
        <w:t>.</w:t>
      </w:r>
    </w:p>
    <w:p w14:paraId="26AC1488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329C664C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350D30A0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PSavgB=(</w:t>
      </w:r>
      <w:r>
        <w:rPr>
          <w:rFonts w:ascii="Garamond" w:hAnsi="Garamond"/>
          <w:color w:val="000000" w:themeColor="text1"/>
        </w:rPr>
        <w:t>CB5r + CB5r + CB12r + CB12r + CB12r + CB11r + CB7 + CB15r + CB12r + CB8r</w:t>
      </w:r>
      <w:r w:rsidRPr="00266B68">
        <w:rPr>
          <w:rFonts w:ascii="Garamond" w:hAnsi="Garamond"/>
          <w:color w:val="000000" w:themeColor="text1"/>
        </w:rPr>
        <w:t xml:space="preserve">) / </w:t>
      </w:r>
      <w:r>
        <w:rPr>
          <w:rFonts w:ascii="Garamond" w:hAnsi="Garamond"/>
          <w:color w:val="000000" w:themeColor="text1"/>
        </w:rPr>
        <w:t>10</w:t>
      </w:r>
      <w:r w:rsidRPr="00266B68">
        <w:rPr>
          <w:rFonts w:ascii="Garamond" w:hAnsi="Garamond"/>
          <w:color w:val="000000" w:themeColor="text1"/>
        </w:rPr>
        <w:t>.</w:t>
      </w:r>
    </w:p>
    <w:p w14:paraId="560F3ABF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214D9C50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39726442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PSsumBsq=(</w:t>
      </w:r>
      <w:r>
        <w:rPr>
          <w:rFonts w:ascii="Garamond" w:hAnsi="Garamond"/>
          <w:color w:val="000000" w:themeColor="text1"/>
        </w:rPr>
        <w:t>CB5r**2 + CB5r**2 + CB12r**2 + CB12r**2 + CB12r**2 + CB11r**2 + CB7**2 + CB15r**2 + CB12r**2 + CB8r**2</w:t>
      </w:r>
      <w:r w:rsidRPr="00266B68">
        <w:rPr>
          <w:rFonts w:ascii="Garamond" w:hAnsi="Garamond"/>
          <w:color w:val="000000" w:themeColor="text1"/>
        </w:rPr>
        <w:t>).</w:t>
      </w:r>
    </w:p>
    <w:p w14:paraId="747CFE7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7A3BB1F6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5F271F2E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PSNum=PScrossProd - (</w:t>
      </w:r>
      <w:r>
        <w:rPr>
          <w:rFonts w:ascii="Garamond" w:hAnsi="Garamond"/>
          <w:color w:val="000000" w:themeColor="text1"/>
        </w:rPr>
        <w:t>10</w:t>
      </w:r>
      <w:r w:rsidRPr="00266B68">
        <w:rPr>
          <w:rFonts w:ascii="Garamond" w:hAnsi="Garamond"/>
          <w:color w:val="000000" w:themeColor="text1"/>
        </w:rPr>
        <w:t xml:space="preserve"> * PSavgA * PSavgB).</w:t>
      </w:r>
    </w:p>
    <w:p w14:paraId="7AE40871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1924C400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327FEBAC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PSD1=PSsumAsq - (</w:t>
      </w:r>
      <w:r>
        <w:rPr>
          <w:rFonts w:ascii="Garamond" w:hAnsi="Garamond"/>
          <w:color w:val="000000" w:themeColor="text1"/>
        </w:rPr>
        <w:t>10</w:t>
      </w:r>
      <w:r w:rsidRPr="00266B68">
        <w:rPr>
          <w:rFonts w:ascii="Garamond" w:hAnsi="Garamond"/>
          <w:color w:val="000000" w:themeColor="text1"/>
        </w:rPr>
        <w:t xml:space="preserve"> * (PSavgA ** 2)).</w:t>
      </w:r>
    </w:p>
    <w:p w14:paraId="7080FDBF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1F93878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79C39C69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PSD2=PSsumBsq - (</w:t>
      </w:r>
      <w:r>
        <w:rPr>
          <w:rFonts w:ascii="Garamond" w:hAnsi="Garamond"/>
          <w:color w:val="000000" w:themeColor="text1"/>
        </w:rPr>
        <w:t>10</w:t>
      </w:r>
      <w:r w:rsidRPr="00266B68">
        <w:rPr>
          <w:rFonts w:ascii="Garamond" w:hAnsi="Garamond"/>
          <w:color w:val="000000" w:themeColor="text1"/>
        </w:rPr>
        <w:t xml:space="preserve"> * (PSavgB ** 2)).</w:t>
      </w:r>
    </w:p>
    <w:p w14:paraId="60545BD5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1F53E59B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709C1C02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COMPUTE PSDen=SQRT(PSD1 * PSD2).</w:t>
      </w:r>
    </w:p>
    <w:p w14:paraId="2FEB7B7A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77ECCFCF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52ED25E5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lastRenderedPageBreak/>
        <w:t>COMPUTE PSI=PSNum / PSDen.</w:t>
      </w:r>
    </w:p>
    <w:p w14:paraId="6ED39908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46A2B5C0" w14:textId="77777777" w:rsidR="00FD7214" w:rsidRPr="00266B68" w:rsidRDefault="00FD7214" w:rsidP="00FD7214">
      <w:pPr>
        <w:pStyle w:val="ListParagraph"/>
        <w:ind w:left="0"/>
        <w:rPr>
          <w:rFonts w:ascii="Garamond" w:hAnsi="Garamond"/>
        </w:rPr>
      </w:pPr>
    </w:p>
    <w:p w14:paraId="6B236BAD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ADD FILES FILE=* /DROP= PScrossProd, PSavgA, PSsumAsq, PSavgB, PSsumBsq, PSNum, PSD1, PSD2, PSDen.</w:t>
      </w:r>
    </w:p>
    <w:p w14:paraId="48E6BF63" w14:textId="77777777" w:rsidR="00FD7214" w:rsidRPr="00E36E55" w:rsidRDefault="00FD7214" w:rsidP="00FD7214">
      <w:pPr>
        <w:rPr>
          <w:rFonts w:ascii="Garamond" w:hAnsi="Garamond"/>
          <w:color w:val="000000" w:themeColor="text1"/>
        </w:rPr>
      </w:pPr>
      <w:r w:rsidRPr="00266B68">
        <w:rPr>
          <w:rFonts w:ascii="Garamond" w:hAnsi="Garamond"/>
          <w:color w:val="000000" w:themeColor="text1"/>
        </w:rPr>
        <w:t>EXECUTE.</w:t>
      </w:r>
    </w:p>
    <w:p w14:paraId="57491666" w14:textId="77777777" w:rsidR="00FD7214" w:rsidRPr="00266B68" w:rsidRDefault="00FD7214" w:rsidP="00FD7214">
      <w:pPr>
        <w:pStyle w:val="ListParagraph"/>
        <w:ind w:left="0"/>
        <w:rPr>
          <w:rFonts w:ascii="Garamond" w:hAnsi="Garamond"/>
        </w:rPr>
      </w:pPr>
    </w:p>
    <w:p w14:paraId="29ED344D" w14:textId="77777777" w:rsidR="00FD7214" w:rsidRPr="00266B68" w:rsidRDefault="00FD7214" w:rsidP="00FD7214">
      <w:pPr>
        <w:rPr>
          <w:rFonts w:ascii="Garamond" w:hAnsi="Garamond"/>
          <w:color w:val="BFBFBF" w:themeColor="background1" w:themeShade="BF"/>
        </w:rPr>
      </w:pPr>
      <w:r w:rsidRPr="00266B68">
        <w:rPr>
          <w:rFonts w:ascii="Garamond" w:hAnsi="Garamond"/>
          <w:color w:val="BFBFBF" w:themeColor="background1" w:themeShade="BF"/>
        </w:rPr>
        <w:t>**</w:t>
      </w:r>
      <w:r>
        <w:rPr>
          <w:rFonts w:ascii="Garamond" w:hAnsi="Garamond"/>
          <w:color w:val="BFBFBF" w:themeColor="background1" w:themeShade="BF"/>
        </w:rPr>
        <w:t>calculates</w:t>
      </w:r>
      <w:r w:rsidRPr="00266B68">
        <w:rPr>
          <w:rFonts w:ascii="Garamond" w:hAnsi="Garamond"/>
          <w:color w:val="BFBFBF" w:themeColor="background1" w:themeShade="BF"/>
        </w:rPr>
        <w:t xml:space="preserve"> EOI with reverse scored items</w:t>
      </w:r>
    </w:p>
    <w:p w14:paraId="0BFC415F" w14:textId="77777777" w:rsidR="00FD7214" w:rsidRPr="00266B68" w:rsidRDefault="00FD7214" w:rsidP="00FD7214">
      <w:pPr>
        <w:rPr>
          <w:rFonts w:ascii="Garamond" w:hAnsi="Garamond"/>
          <w:color w:val="000000" w:themeColor="text1"/>
        </w:rPr>
      </w:pPr>
    </w:p>
    <w:p w14:paraId="6764935B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COMPUTE PScrossProd=(CB1 * CB2r) + (CB3 * CB4r) + (CB5r * CB6r) + (CB7 * CB8r) + (CB9 * CB10) + (CB11r * CB12r) + (CB13 * CB14) + (CB15r * CB16) + (CB17r * CB18) + (CB19 * CB20r).</w:t>
      </w:r>
    </w:p>
    <w:p w14:paraId="1875EC98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EXECUTE.</w:t>
      </w:r>
    </w:p>
    <w:p w14:paraId="7F023139" w14:textId="77777777" w:rsidR="00FD7214" w:rsidRPr="001B3B60" w:rsidRDefault="00FD7214" w:rsidP="00FD7214">
      <w:pPr>
        <w:rPr>
          <w:rFonts w:ascii="Garamond" w:hAnsi="Garamond"/>
        </w:rPr>
      </w:pPr>
    </w:p>
    <w:p w14:paraId="122745C8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COMPUTE PSavgA=(CB1 + CB3 + CB5r + CB7 + CB9 + CB11r + CB13 + CB15r + CB17r + CB19) / 10.</w:t>
      </w:r>
    </w:p>
    <w:p w14:paraId="07ACB6B1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EXECUTE.</w:t>
      </w:r>
    </w:p>
    <w:p w14:paraId="07E95E26" w14:textId="77777777" w:rsidR="00FD7214" w:rsidRPr="001B3B60" w:rsidRDefault="00FD7214" w:rsidP="00FD7214">
      <w:pPr>
        <w:rPr>
          <w:rFonts w:ascii="Garamond" w:hAnsi="Garamond"/>
        </w:rPr>
      </w:pPr>
    </w:p>
    <w:p w14:paraId="1ECD93F9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COMPUTE PSsumAsq=(CB1 ** 2 + CB3 ** 2 + CB5r ** 2 + CB7 ** 2 + CB9 ** 2 + CB11r ** 2 + CB13 ** 2 + CB15r ** 2 + CB17r ** 2 + + CB19 ** 2).</w:t>
      </w:r>
    </w:p>
    <w:p w14:paraId="4FB28BD3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EXECUTE.</w:t>
      </w:r>
    </w:p>
    <w:p w14:paraId="0FAB0BBA" w14:textId="77777777" w:rsidR="00FD7214" w:rsidRPr="001B3B60" w:rsidRDefault="00FD7214" w:rsidP="00FD7214">
      <w:pPr>
        <w:rPr>
          <w:rFonts w:ascii="Garamond" w:hAnsi="Garamond"/>
        </w:rPr>
      </w:pPr>
    </w:p>
    <w:p w14:paraId="2FED8B87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COMPUTE PSavgB=(CB2r + CB4r + CB6r+ CB8r + CB10 + CB12r + CB14 + CB16 + CB18 + CB20r) / 10.</w:t>
      </w:r>
    </w:p>
    <w:p w14:paraId="470E9348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EXECUTE.</w:t>
      </w:r>
    </w:p>
    <w:p w14:paraId="153517D0" w14:textId="77777777" w:rsidR="00FD7214" w:rsidRPr="001B3B60" w:rsidRDefault="00FD7214" w:rsidP="00FD7214">
      <w:pPr>
        <w:rPr>
          <w:rFonts w:ascii="Garamond" w:hAnsi="Garamond"/>
        </w:rPr>
      </w:pPr>
    </w:p>
    <w:p w14:paraId="30DF3432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COMPUTE PSsumBsq=(CB2r ** 2 + CB4r ** 2 + CB6r ** 2 + CB8r ** 2 + CB10 ** 2 + CB12r ** 2 + CB14 ** 2 + CB16 ** 2 + CB18 ** 2 + CB20r ** 2).</w:t>
      </w:r>
    </w:p>
    <w:p w14:paraId="7DE22D63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EXECUTE.</w:t>
      </w:r>
    </w:p>
    <w:p w14:paraId="68F43D40" w14:textId="77777777" w:rsidR="00FD7214" w:rsidRPr="001B3B60" w:rsidRDefault="00FD7214" w:rsidP="00FD7214">
      <w:pPr>
        <w:rPr>
          <w:rFonts w:ascii="Garamond" w:hAnsi="Garamond"/>
        </w:rPr>
      </w:pPr>
    </w:p>
    <w:p w14:paraId="7CDEBE0D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COMPUTE PSNum=PScrossProd - (10 * PSavgA * PSavgB).</w:t>
      </w:r>
    </w:p>
    <w:p w14:paraId="082DF7F4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EXECUTE.</w:t>
      </w:r>
    </w:p>
    <w:p w14:paraId="668E0F99" w14:textId="77777777" w:rsidR="00FD7214" w:rsidRPr="001B3B60" w:rsidRDefault="00FD7214" w:rsidP="00FD7214">
      <w:pPr>
        <w:rPr>
          <w:rFonts w:ascii="Garamond" w:hAnsi="Garamond"/>
        </w:rPr>
      </w:pPr>
    </w:p>
    <w:p w14:paraId="72F9571E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COMPUTE PSD1=PSsumAsq - (10 * (PSavgA ** 2)).</w:t>
      </w:r>
    </w:p>
    <w:p w14:paraId="6290015F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 xml:space="preserve">EXECUTE. </w:t>
      </w:r>
    </w:p>
    <w:p w14:paraId="499193DF" w14:textId="77777777" w:rsidR="00FD7214" w:rsidRPr="001B3B60" w:rsidRDefault="00FD7214" w:rsidP="00FD7214">
      <w:pPr>
        <w:rPr>
          <w:rFonts w:ascii="Garamond" w:hAnsi="Garamond"/>
        </w:rPr>
      </w:pPr>
    </w:p>
    <w:p w14:paraId="70E29D3D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COMPUTE PSD2=PSsumBsq - (10 * (PSavgB ** 2)).</w:t>
      </w:r>
    </w:p>
    <w:p w14:paraId="40B71516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EXECUTE.</w:t>
      </w:r>
    </w:p>
    <w:p w14:paraId="4AB0C46F" w14:textId="77777777" w:rsidR="00FD7214" w:rsidRPr="001B3B60" w:rsidRDefault="00FD7214" w:rsidP="00FD7214">
      <w:pPr>
        <w:rPr>
          <w:rFonts w:ascii="Garamond" w:hAnsi="Garamond"/>
        </w:rPr>
      </w:pPr>
    </w:p>
    <w:p w14:paraId="7A6CAF30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COMPUTE PSDen=SQRT(PSD1 * PSD2).</w:t>
      </w:r>
    </w:p>
    <w:p w14:paraId="3689AE9D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EXECUTE.</w:t>
      </w:r>
    </w:p>
    <w:p w14:paraId="5AFC7F58" w14:textId="77777777" w:rsidR="00FD7214" w:rsidRPr="001B3B60" w:rsidRDefault="00FD7214" w:rsidP="00FD7214">
      <w:pPr>
        <w:rPr>
          <w:rFonts w:ascii="Garamond" w:hAnsi="Garamond"/>
        </w:rPr>
      </w:pPr>
    </w:p>
    <w:p w14:paraId="23AE49A8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COMPUTE EOI</w:t>
      </w:r>
      <w:r>
        <w:rPr>
          <w:rFonts w:ascii="Garamond" w:hAnsi="Garamond"/>
        </w:rPr>
        <w:t>1</w:t>
      </w:r>
      <w:r w:rsidRPr="001B3B60">
        <w:rPr>
          <w:rFonts w:ascii="Garamond" w:hAnsi="Garamond"/>
        </w:rPr>
        <w:t>=PSNum / PSDen.</w:t>
      </w:r>
    </w:p>
    <w:p w14:paraId="704C8114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EXECUTE.</w:t>
      </w:r>
    </w:p>
    <w:p w14:paraId="4200CE4F" w14:textId="77777777" w:rsidR="00FD7214" w:rsidRPr="001B3B60" w:rsidRDefault="00FD7214" w:rsidP="00FD7214">
      <w:pPr>
        <w:rPr>
          <w:rFonts w:ascii="Garamond" w:hAnsi="Garamond"/>
        </w:rPr>
      </w:pPr>
    </w:p>
    <w:p w14:paraId="33F771DC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ADD FILES FILE=* /DROP= PScrossProd, PSavgA, PSsumAsq, PSavgB, PSsumBsq, PSNum, PSD1, PSD2, PSDen.</w:t>
      </w:r>
    </w:p>
    <w:p w14:paraId="36D7D180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EXECUTE.</w:t>
      </w:r>
    </w:p>
    <w:p w14:paraId="108CE768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08963456" w14:textId="77777777" w:rsidR="00FD7214" w:rsidRPr="00D96F8B" w:rsidRDefault="00FD7214" w:rsidP="00FD7214">
      <w:pPr>
        <w:rPr>
          <w:rFonts w:ascii="Garamond" w:hAnsi="Garamond"/>
          <w:color w:val="BFBFBF" w:themeColor="background1" w:themeShade="BF"/>
        </w:rPr>
      </w:pPr>
      <w:r w:rsidRPr="00D96F8B">
        <w:rPr>
          <w:rFonts w:ascii="Garamond" w:hAnsi="Garamond"/>
          <w:color w:val="BFBFBF" w:themeColor="background1" w:themeShade="BF"/>
        </w:rPr>
        <w:t>**adjusts EOI score using Spearman-Brown Prediction Formula</w:t>
      </w:r>
      <w:r>
        <w:rPr>
          <w:rFonts w:ascii="Garamond" w:hAnsi="Garamond"/>
          <w:color w:val="BFBFBF" w:themeColor="background1" w:themeShade="BF"/>
        </w:rPr>
        <w:t xml:space="preserve"> and recoded values less than -1 to -1</w:t>
      </w:r>
    </w:p>
    <w:p w14:paraId="05627986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2DDCB896" w14:textId="77777777" w:rsidR="00FD7214" w:rsidRPr="00D34A42" w:rsidRDefault="00FD7214" w:rsidP="00FD7214">
      <w:pPr>
        <w:rPr>
          <w:rFonts w:ascii="Garamond" w:hAnsi="Garamond"/>
          <w:color w:val="000000" w:themeColor="text1"/>
        </w:rPr>
      </w:pPr>
      <w:r w:rsidRPr="00D34A42">
        <w:rPr>
          <w:rFonts w:ascii="Garamond" w:hAnsi="Garamond"/>
          <w:color w:val="000000" w:themeColor="text1"/>
        </w:rPr>
        <w:t>COMPUTE EOI</w:t>
      </w:r>
      <w:r>
        <w:rPr>
          <w:rFonts w:ascii="Garamond" w:hAnsi="Garamond"/>
          <w:color w:val="000000" w:themeColor="text1"/>
        </w:rPr>
        <w:t>2</w:t>
      </w:r>
      <w:r w:rsidRPr="00D34A42">
        <w:rPr>
          <w:rFonts w:ascii="Garamond" w:hAnsi="Garamond"/>
          <w:color w:val="000000" w:themeColor="text1"/>
        </w:rPr>
        <w:t>=2 * EOI</w:t>
      </w:r>
      <w:r>
        <w:rPr>
          <w:rFonts w:ascii="Garamond" w:hAnsi="Garamond"/>
          <w:color w:val="000000" w:themeColor="text1"/>
        </w:rPr>
        <w:t>1</w:t>
      </w:r>
      <w:r w:rsidRPr="00D34A42">
        <w:rPr>
          <w:rFonts w:ascii="Garamond" w:hAnsi="Garamond"/>
          <w:color w:val="000000" w:themeColor="text1"/>
        </w:rPr>
        <w:t xml:space="preserve"> / (1 + (2 - 1) * EOI</w:t>
      </w:r>
      <w:r>
        <w:rPr>
          <w:rFonts w:ascii="Garamond" w:hAnsi="Garamond"/>
          <w:color w:val="000000" w:themeColor="text1"/>
        </w:rPr>
        <w:t>1</w:t>
      </w:r>
      <w:r w:rsidRPr="00D34A42">
        <w:rPr>
          <w:rFonts w:ascii="Garamond" w:hAnsi="Garamond"/>
          <w:color w:val="000000" w:themeColor="text1"/>
        </w:rPr>
        <w:t>).</w:t>
      </w:r>
    </w:p>
    <w:p w14:paraId="07A22119" w14:textId="77777777" w:rsidR="00FD7214" w:rsidRDefault="00FD7214" w:rsidP="00FD7214">
      <w:pPr>
        <w:rPr>
          <w:rFonts w:ascii="Garamond" w:hAnsi="Garamond"/>
          <w:color w:val="000000" w:themeColor="text1"/>
        </w:rPr>
      </w:pPr>
      <w:r w:rsidRPr="00D34A42">
        <w:rPr>
          <w:rFonts w:ascii="Garamond" w:hAnsi="Garamond"/>
          <w:color w:val="000000" w:themeColor="text1"/>
        </w:rPr>
        <w:t>EXECUTE.</w:t>
      </w:r>
    </w:p>
    <w:p w14:paraId="71DC5DF2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2E0D1104" w14:textId="77777777" w:rsidR="00FD7214" w:rsidRPr="00D34A42" w:rsidRDefault="00FD7214" w:rsidP="00FD7214">
      <w:pPr>
        <w:rPr>
          <w:rFonts w:ascii="Garamond" w:hAnsi="Garamond"/>
          <w:color w:val="000000" w:themeColor="text1"/>
        </w:rPr>
      </w:pPr>
      <w:r w:rsidRPr="00D34A42">
        <w:rPr>
          <w:rFonts w:ascii="Garamond" w:hAnsi="Garamond"/>
          <w:color w:val="000000" w:themeColor="text1"/>
        </w:rPr>
        <w:t>RECODE EOI</w:t>
      </w:r>
      <w:r>
        <w:rPr>
          <w:rFonts w:ascii="Garamond" w:hAnsi="Garamond"/>
          <w:color w:val="000000" w:themeColor="text1"/>
        </w:rPr>
        <w:t>2</w:t>
      </w:r>
      <w:r w:rsidRPr="00D34A42">
        <w:rPr>
          <w:rFonts w:ascii="Garamond" w:hAnsi="Garamond"/>
          <w:color w:val="000000" w:themeColor="text1"/>
        </w:rPr>
        <w:t xml:space="preserve"> (Lowest thru -1=-1) (ELSE=Copy) INTO EOI.</w:t>
      </w:r>
    </w:p>
    <w:p w14:paraId="465282EC" w14:textId="77777777" w:rsidR="00FD7214" w:rsidRDefault="00FD7214" w:rsidP="00FD7214">
      <w:pPr>
        <w:rPr>
          <w:rFonts w:ascii="Garamond" w:hAnsi="Garamond"/>
          <w:color w:val="000000" w:themeColor="text1"/>
        </w:rPr>
      </w:pPr>
      <w:r w:rsidRPr="00D34A42">
        <w:rPr>
          <w:rFonts w:ascii="Garamond" w:hAnsi="Garamond"/>
          <w:color w:val="000000" w:themeColor="text1"/>
        </w:rPr>
        <w:t>EXECUTE.</w:t>
      </w:r>
    </w:p>
    <w:p w14:paraId="6675619D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402EA19F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 xml:space="preserve">ADD FILES FILE=* /DROP= </w:t>
      </w:r>
      <w:r>
        <w:rPr>
          <w:rFonts w:ascii="Garamond" w:hAnsi="Garamond"/>
        </w:rPr>
        <w:t>EOI1, EOI2</w:t>
      </w:r>
      <w:r w:rsidRPr="001B3B60">
        <w:rPr>
          <w:rFonts w:ascii="Garamond" w:hAnsi="Garamond"/>
        </w:rPr>
        <w:t>.</w:t>
      </w:r>
    </w:p>
    <w:p w14:paraId="57FB2594" w14:textId="77777777" w:rsidR="00FD7214" w:rsidRPr="001B3B60" w:rsidRDefault="00FD7214" w:rsidP="00FD7214">
      <w:pPr>
        <w:rPr>
          <w:rFonts w:ascii="Garamond" w:hAnsi="Garamond"/>
        </w:rPr>
      </w:pPr>
      <w:r w:rsidRPr="001B3B60">
        <w:rPr>
          <w:rFonts w:ascii="Garamond" w:hAnsi="Garamond"/>
        </w:rPr>
        <w:t>EXECUTE.</w:t>
      </w:r>
    </w:p>
    <w:p w14:paraId="58DD9048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46F4FB1D" w14:textId="77777777" w:rsidR="00FD7214" w:rsidRPr="00B026AA" w:rsidRDefault="00FD7214" w:rsidP="00FD7214">
      <w:pPr>
        <w:rPr>
          <w:rFonts w:ascii="Garamond" w:hAnsi="Garamond"/>
          <w:color w:val="BFBFBF" w:themeColor="background1" w:themeShade="BF"/>
        </w:rPr>
      </w:pPr>
      <w:r w:rsidRPr="00B026AA">
        <w:rPr>
          <w:rFonts w:ascii="Garamond" w:hAnsi="Garamond"/>
          <w:color w:val="BFBFBF" w:themeColor="background1" w:themeShade="BF"/>
        </w:rPr>
        <w:t>**c</w:t>
      </w:r>
      <w:r>
        <w:rPr>
          <w:rFonts w:ascii="Garamond" w:hAnsi="Garamond"/>
          <w:color w:val="BFBFBF" w:themeColor="background1" w:themeShade="BF"/>
        </w:rPr>
        <w:t>alculates</w:t>
      </w:r>
      <w:r w:rsidRPr="00B026AA">
        <w:rPr>
          <w:rFonts w:ascii="Garamond" w:hAnsi="Garamond"/>
          <w:color w:val="BFBFBF" w:themeColor="background1" w:themeShade="BF"/>
        </w:rPr>
        <w:t xml:space="preserve"> STDEV </w:t>
      </w:r>
    </w:p>
    <w:p w14:paraId="3F526306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56ADAEB3" w14:textId="77777777" w:rsidR="00FD7214" w:rsidRPr="00B226B5" w:rsidRDefault="00FD7214" w:rsidP="00FD7214">
      <w:pPr>
        <w:rPr>
          <w:rFonts w:ascii="Garamond" w:hAnsi="Garamond"/>
          <w:color w:val="000000" w:themeColor="text1"/>
        </w:rPr>
      </w:pPr>
      <w:r w:rsidRPr="00B226B5">
        <w:rPr>
          <w:rFonts w:ascii="Garamond" w:hAnsi="Garamond"/>
          <w:color w:val="000000" w:themeColor="text1"/>
        </w:rPr>
        <w:t>COMPUTE STDEV=VARIANCE(CB1,CB2</w:t>
      </w:r>
      <w:r w:rsidR="00317A42">
        <w:rPr>
          <w:rFonts w:ascii="Garamond" w:hAnsi="Garamond"/>
          <w:color w:val="000000" w:themeColor="text1"/>
        </w:rPr>
        <w:t>r</w:t>
      </w:r>
      <w:r w:rsidRPr="00B226B5">
        <w:rPr>
          <w:rFonts w:ascii="Garamond" w:hAnsi="Garamond"/>
          <w:color w:val="000000" w:themeColor="text1"/>
        </w:rPr>
        <w:t>,CB3,CB4</w:t>
      </w:r>
      <w:r w:rsidR="00317A42">
        <w:rPr>
          <w:rFonts w:ascii="Garamond" w:hAnsi="Garamond"/>
          <w:color w:val="000000" w:themeColor="text1"/>
        </w:rPr>
        <w:t>r</w:t>
      </w:r>
      <w:r w:rsidRPr="00B226B5">
        <w:rPr>
          <w:rFonts w:ascii="Garamond" w:hAnsi="Garamond"/>
          <w:color w:val="000000" w:themeColor="text1"/>
        </w:rPr>
        <w:t>,CB5</w:t>
      </w:r>
      <w:r w:rsidR="00317A42">
        <w:rPr>
          <w:rFonts w:ascii="Garamond" w:hAnsi="Garamond"/>
          <w:color w:val="000000" w:themeColor="text1"/>
        </w:rPr>
        <w:t>r</w:t>
      </w:r>
      <w:r w:rsidRPr="00B226B5">
        <w:rPr>
          <w:rFonts w:ascii="Garamond" w:hAnsi="Garamond"/>
          <w:color w:val="000000" w:themeColor="text1"/>
        </w:rPr>
        <w:t>,CB6</w:t>
      </w:r>
      <w:r w:rsidR="00317A42">
        <w:rPr>
          <w:rFonts w:ascii="Garamond" w:hAnsi="Garamond"/>
          <w:color w:val="000000" w:themeColor="text1"/>
        </w:rPr>
        <w:t>r</w:t>
      </w:r>
      <w:r w:rsidRPr="00B226B5">
        <w:rPr>
          <w:rFonts w:ascii="Garamond" w:hAnsi="Garamond"/>
          <w:color w:val="000000" w:themeColor="text1"/>
        </w:rPr>
        <w:t>,CB7,CB8</w:t>
      </w:r>
      <w:r w:rsidR="00317A42">
        <w:rPr>
          <w:rFonts w:ascii="Garamond" w:hAnsi="Garamond"/>
          <w:color w:val="000000" w:themeColor="text1"/>
        </w:rPr>
        <w:t>r</w:t>
      </w:r>
      <w:r w:rsidRPr="00B226B5">
        <w:rPr>
          <w:rFonts w:ascii="Garamond" w:hAnsi="Garamond"/>
          <w:color w:val="000000" w:themeColor="text1"/>
        </w:rPr>
        <w:t>,CB9,CB10,CB1</w:t>
      </w:r>
      <w:r w:rsidR="00317A42">
        <w:rPr>
          <w:rFonts w:ascii="Garamond" w:hAnsi="Garamond"/>
          <w:color w:val="000000" w:themeColor="text1"/>
        </w:rPr>
        <w:t>1r</w:t>
      </w:r>
      <w:r w:rsidRPr="00B226B5">
        <w:rPr>
          <w:rFonts w:ascii="Garamond" w:hAnsi="Garamond"/>
          <w:color w:val="000000" w:themeColor="text1"/>
        </w:rPr>
        <w:t>,CB12</w:t>
      </w:r>
      <w:r w:rsidR="00317A42">
        <w:rPr>
          <w:rFonts w:ascii="Garamond" w:hAnsi="Garamond"/>
          <w:color w:val="000000" w:themeColor="text1"/>
        </w:rPr>
        <w:t>r</w:t>
      </w:r>
      <w:r w:rsidRPr="00B226B5">
        <w:rPr>
          <w:rFonts w:ascii="Garamond" w:hAnsi="Garamond"/>
          <w:color w:val="000000" w:themeColor="text1"/>
        </w:rPr>
        <w:t>,CB13,CB14,CB15</w:t>
      </w:r>
      <w:r w:rsidR="00317A42">
        <w:rPr>
          <w:rFonts w:ascii="Garamond" w:hAnsi="Garamond"/>
          <w:color w:val="000000" w:themeColor="text1"/>
        </w:rPr>
        <w:t>r</w:t>
      </w:r>
      <w:r w:rsidRPr="00B226B5">
        <w:rPr>
          <w:rFonts w:ascii="Garamond" w:hAnsi="Garamond"/>
          <w:color w:val="000000" w:themeColor="text1"/>
        </w:rPr>
        <w:t>,CB16,CB17</w:t>
      </w:r>
      <w:r w:rsidR="00317A42">
        <w:rPr>
          <w:rFonts w:ascii="Garamond" w:hAnsi="Garamond"/>
          <w:color w:val="000000" w:themeColor="text1"/>
        </w:rPr>
        <w:t>r</w:t>
      </w:r>
      <w:r w:rsidRPr="00B226B5">
        <w:rPr>
          <w:rFonts w:ascii="Garamond" w:hAnsi="Garamond"/>
          <w:color w:val="000000" w:themeColor="text1"/>
        </w:rPr>
        <w:t>,</w:t>
      </w:r>
      <w:r w:rsidR="00317A42">
        <w:rPr>
          <w:rFonts w:ascii="Garamond" w:hAnsi="Garamond"/>
          <w:color w:val="000000" w:themeColor="text1"/>
        </w:rPr>
        <w:t xml:space="preserve"> </w:t>
      </w:r>
      <w:r w:rsidRPr="00B226B5">
        <w:rPr>
          <w:rFonts w:ascii="Garamond" w:hAnsi="Garamond"/>
          <w:color w:val="000000" w:themeColor="text1"/>
        </w:rPr>
        <w:t>CB18,CB19,CB20</w:t>
      </w:r>
      <w:r w:rsidR="00317A42">
        <w:rPr>
          <w:rFonts w:ascii="Garamond" w:hAnsi="Garamond"/>
          <w:color w:val="000000" w:themeColor="text1"/>
        </w:rPr>
        <w:t>r</w:t>
      </w:r>
      <w:r w:rsidRPr="00B226B5">
        <w:rPr>
          <w:rFonts w:ascii="Garamond" w:hAnsi="Garamond"/>
          <w:color w:val="000000" w:themeColor="text1"/>
        </w:rPr>
        <w:t>).</w:t>
      </w:r>
    </w:p>
    <w:p w14:paraId="6013FAD7" w14:textId="77777777" w:rsidR="00FD7214" w:rsidRDefault="00FD7214" w:rsidP="00FD7214">
      <w:pPr>
        <w:rPr>
          <w:rFonts w:ascii="Garamond" w:hAnsi="Garamond"/>
          <w:color w:val="000000" w:themeColor="text1"/>
        </w:rPr>
      </w:pPr>
      <w:r w:rsidRPr="00B226B5">
        <w:rPr>
          <w:rFonts w:ascii="Garamond" w:hAnsi="Garamond"/>
          <w:color w:val="000000" w:themeColor="text1"/>
        </w:rPr>
        <w:t>EXECUTE.</w:t>
      </w:r>
    </w:p>
    <w:p w14:paraId="798B06EF" w14:textId="77777777" w:rsidR="00FD7214" w:rsidRDefault="00FD7214" w:rsidP="00FD7214">
      <w:pPr>
        <w:rPr>
          <w:rFonts w:ascii="Garamond" w:hAnsi="Garamond"/>
        </w:rPr>
      </w:pPr>
    </w:p>
    <w:p w14:paraId="6595F030" w14:textId="77777777" w:rsidR="00FD7214" w:rsidRDefault="00FD7214" w:rsidP="00FD7214">
      <w:pPr>
        <w:rPr>
          <w:rFonts w:ascii="Garamond" w:hAnsi="Garamond"/>
          <w:b/>
        </w:rPr>
      </w:pPr>
      <w:r>
        <w:rPr>
          <w:rFonts w:ascii="Garamond" w:hAnsi="Garamond"/>
          <w:b/>
        </w:rPr>
        <w:t>PERSON FIT STATISTICS</w:t>
      </w:r>
    </w:p>
    <w:p w14:paraId="442C5AE5" w14:textId="77777777" w:rsidR="00F17C21" w:rsidRPr="00F17C21" w:rsidRDefault="00F17C21" w:rsidP="00F17C21">
      <w:pPr>
        <w:rPr>
          <w:rFonts w:ascii="Garamond" w:hAnsi="Garamond"/>
          <w:color w:val="000000" w:themeColor="text1"/>
        </w:rPr>
      </w:pPr>
    </w:p>
    <w:p w14:paraId="74A7EDE3" w14:textId="77777777" w:rsidR="00F17C21" w:rsidRPr="00F17C21" w:rsidRDefault="00F17C21" w:rsidP="00F17C21">
      <w:pPr>
        <w:rPr>
          <w:rFonts w:ascii="Garamond" w:hAnsi="Garamond"/>
          <w:color w:val="000000" w:themeColor="text1"/>
        </w:rPr>
      </w:pPr>
      <w:r w:rsidRPr="00F17C21">
        <w:rPr>
          <w:rFonts w:ascii="Garamond" w:hAnsi="Garamond"/>
          <w:color w:val="000000" w:themeColor="text1"/>
          <w:highlight w:val="yellow"/>
        </w:rPr>
        <w:t>[computation for person fit statistics conducted in R studio</w:t>
      </w:r>
      <w:r w:rsidR="00471A1E">
        <w:rPr>
          <w:rFonts w:ascii="Garamond" w:hAnsi="Garamond"/>
          <w:color w:val="000000" w:themeColor="text1"/>
          <w:highlight w:val="yellow"/>
        </w:rPr>
        <w:t xml:space="preserve"> (guttman errors, guttman errors normed, and standardized log likelihood variables are already included in SPSS datasets 1- 6)</w:t>
      </w:r>
      <w:r w:rsidRPr="00F17C21">
        <w:rPr>
          <w:rFonts w:ascii="Garamond" w:hAnsi="Garamond"/>
          <w:color w:val="000000" w:themeColor="text1"/>
          <w:highlight w:val="yellow"/>
        </w:rPr>
        <w:t>]</w:t>
      </w:r>
    </w:p>
    <w:p w14:paraId="695E107A" w14:textId="77777777" w:rsidR="00F17C21" w:rsidRDefault="00F17C21" w:rsidP="00F17C21">
      <w:pPr>
        <w:rPr>
          <w:rFonts w:ascii="Garamond" w:hAnsi="Garamond"/>
          <w:b/>
        </w:rPr>
      </w:pPr>
    </w:p>
    <w:p w14:paraId="58AB11A1" w14:textId="77777777" w:rsidR="00F17C21" w:rsidRDefault="00F17C21" w:rsidP="00F17C21">
      <w:pPr>
        <w:rPr>
          <w:rFonts w:ascii="Garamond" w:hAnsi="Garamond"/>
          <w:color w:val="BFBFBF" w:themeColor="background1" w:themeShade="BF"/>
        </w:rPr>
      </w:pPr>
      <w:r w:rsidRPr="00B616B5">
        <w:rPr>
          <w:rFonts w:ascii="Garamond" w:hAnsi="Garamond"/>
          <w:color w:val="BFBFBF" w:themeColor="background1" w:themeShade="BF"/>
        </w:rPr>
        <w:t>**</w:t>
      </w:r>
      <w:r>
        <w:rPr>
          <w:rFonts w:ascii="Garamond" w:hAnsi="Garamond"/>
          <w:color w:val="BFBFBF" w:themeColor="background1" w:themeShade="BF"/>
        </w:rPr>
        <w:t>open PerFit package</w:t>
      </w:r>
    </w:p>
    <w:p w14:paraId="35D02A40" w14:textId="77777777" w:rsidR="00F17C21" w:rsidRDefault="00F17C21" w:rsidP="00FD7214">
      <w:pPr>
        <w:rPr>
          <w:rFonts w:ascii="Garamond" w:hAnsi="Garamond"/>
          <w:color w:val="BFBFBF" w:themeColor="background1" w:themeShade="BF"/>
        </w:rPr>
      </w:pPr>
      <w:r>
        <w:rPr>
          <w:rFonts w:ascii="Garamond" w:hAnsi="Garamond"/>
          <w:color w:val="BFBFBF" w:themeColor="background1" w:themeShade="BF"/>
        </w:rPr>
        <w:t>**</w:t>
      </w:r>
      <w:r w:rsidRPr="00B616B5">
        <w:rPr>
          <w:rFonts w:ascii="Garamond" w:hAnsi="Garamond"/>
          <w:color w:val="BFBFBF" w:themeColor="background1" w:themeShade="BF"/>
        </w:rPr>
        <w:t>create new file for only CB items</w:t>
      </w:r>
    </w:p>
    <w:p w14:paraId="0DF1AE26" w14:textId="77777777" w:rsidR="00FD7214" w:rsidRPr="00B616B5" w:rsidRDefault="00FD7214" w:rsidP="00FD7214">
      <w:pPr>
        <w:rPr>
          <w:rFonts w:ascii="Garamond" w:hAnsi="Garamond"/>
          <w:color w:val="BFBFBF" w:themeColor="background1" w:themeShade="BF"/>
        </w:rPr>
      </w:pPr>
      <w:r w:rsidRPr="00B616B5">
        <w:rPr>
          <w:rFonts w:ascii="Garamond" w:hAnsi="Garamond"/>
          <w:color w:val="BFBFBF" w:themeColor="background1" w:themeShade="BF"/>
        </w:rPr>
        <w:t>**recode to include 0</w:t>
      </w:r>
    </w:p>
    <w:p w14:paraId="0BB29391" w14:textId="77777777" w:rsidR="00FD7214" w:rsidRPr="00B616B5" w:rsidRDefault="00FD7214" w:rsidP="00FD7214">
      <w:pPr>
        <w:rPr>
          <w:rFonts w:ascii="Garamond" w:hAnsi="Garamond"/>
        </w:rPr>
      </w:pPr>
    </w:p>
    <w:p w14:paraId="5CD3D826" w14:textId="77777777" w:rsidR="00FD7214" w:rsidRPr="00B616B5" w:rsidRDefault="00FD7214" w:rsidP="00FD7214">
      <w:pPr>
        <w:rPr>
          <w:rFonts w:ascii="Garamond" w:hAnsi="Garamond"/>
        </w:rPr>
      </w:pPr>
      <w:r w:rsidRPr="00B616B5">
        <w:rPr>
          <w:rFonts w:ascii="Garamond" w:hAnsi="Garamond"/>
        </w:rPr>
        <w:t xml:space="preserve">RECODE CB1 CB2 CB3 CB4 CB5 CB6 CB7 CB8 CB9 CB10 CB11 CB12 CB13 CB14 CB15 CB16 CB17 CB18 CB19 CB20 </w:t>
      </w:r>
    </w:p>
    <w:p w14:paraId="461805AB" w14:textId="77777777" w:rsidR="00FD7214" w:rsidRPr="00B616B5" w:rsidRDefault="00FD7214" w:rsidP="00FD7214">
      <w:pPr>
        <w:rPr>
          <w:rFonts w:ascii="Garamond" w:hAnsi="Garamond"/>
        </w:rPr>
      </w:pPr>
      <w:r w:rsidRPr="00B616B5">
        <w:rPr>
          <w:rFonts w:ascii="Garamond" w:hAnsi="Garamond"/>
        </w:rPr>
        <w:t xml:space="preserve">    (6=5) (5=4) (4=3) (3=2) (2=1) (1=0).</w:t>
      </w:r>
    </w:p>
    <w:p w14:paraId="229E3F20" w14:textId="77777777" w:rsidR="00FD7214" w:rsidRPr="00B616B5" w:rsidRDefault="00FD7214" w:rsidP="00FD7214">
      <w:pPr>
        <w:rPr>
          <w:rFonts w:ascii="Garamond" w:hAnsi="Garamond"/>
        </w:rPr>
      </w:pPr>
      <w:r w:rsidRPr="00B616B5">
        <w:rPr>
          <w:rFonts w:ascii="Garamond" w:hAnsi="Garamond"/>
        </w:rPr>
        <w:t>EXECUTE.</w:t>
      </w:r>
    </w:p>
    <w:p w14:paraId="2BE86579" w14:textId="77777777" w:rsidR="00FD7214" w:rsidRPr="00B616B5" w:rsidRDefault="00FD7214" w:rsidP="00FD7214">
      <w:pPr>
        <w:rPr>
          <w:rFonts w:ascii="Garamond" w:hAnsi="Garamond"/>
        </w:rPr>
      </w:pPr>
    </w:p>
    <w:p w14:paraId="0D89AB4D" w14:textId="77777777" w:rsidR="00FD7214" w:rsidRPr="00F17C21" w:rsidRDefault="00FD7214" w:rsidP="00FD7214">
      <w:pPr>
        <w:rPr>
          <w:rFonts w:ascii="Garamond" w:hAnsi="Garamond"/>
          <w:color w:val="BFBFBF" w:themeColor="background1" w:themeShade="BF"/>
        </w:rPr>
      </w:pPr>
      <w:r w:rsidRPr="00B616B5">
        <w:rPr>
          <w:rFonts w:ascii="Garamond" w:hAnsi="Garamond"/>
          <w:color w:val="BFBFBF" w:themeColor="background1" w:themeShade="BF"/>
        </w:rPr>
        <w:t>**save as csv with no headings and import to R</w:t>
      </w:r>
    </w:p>
    <w:p w14:paraId="757D625D" w14:textId="77777777" w:rsidR="00FD7214" w:rsidRPr="000939BD" w:rsidRDefault="00FD7214" w:rsidP="00FD7214">
      <w:pPr>
        <w:rPr>
          <w:rFonts w:ascii="Garamond" w:hAnsi="Garamond"/>
          <w:color w:val="BFBFBF" w:themeColor="background1" w:themeShade="BF"/>
        </w:rPr>
      </w:pPr>
      <w:r w:rsidRPr="000939BD">
        <w:rPr>
          <w:rFonts w:ascii="Garamond" w:hAnsi="Garamond"/>
          <w:color w:val="BFBFBF" w:themeColor="background1" w:themeShade="BF"/>
        </w:rPr>
        <w:t>**human datafile</w:t>
      </w:r>
    </w:p>
    <w:p w14:paraId="66338F3B" w14:textId="77777777" w:rsidR="00FD7214" w:rsidRPr="000939BD" w:rsidRDefault="00FD7214" w:rsidP="00FD7214">
      <w:pPr>
        <w:rPr>
          <w:rFonts w:ascii="Garamond" w:hAnsi="Garamond"/>
        </w:rPr>
      </w:pPr>
    </w:p>
    <w:p w14:paraId="630AB79A" w14:textId="77777777" w:rsidR="00FD7214" w:rsidRPr="00F17C21" w:rsidRDefault="00FD7214" w:rsidP="00FD7214">
      <w:pPr>
        <w:rPr>
          <w:rFonts w:ascii="Garamond" w:hAnsi="Garamond"/>
        </w:rPr>
      </w:pPr>
      <w:r w:rsidRPr="00F17C21">
        <w:rPr>
          <w:rFonts w:ascii="Garamond" w:hAnsi="Garamond"/>
        </w:rPr>
        <w:t>human_matrix&lt;- as.matrix(human)</w:t>
      </w:r>
    </w:p>
    <w:p w14:paraId="2D3281BD" w14:textId="77777777" w:rsidR="00FD7214" w:rsidRPr="00F17C21" w:rsidRDefault="00FD7214" w:rsidP="00FD7214">
      <w:pPr>
        <w:rPr>
          <w:rFonts w:ascii="Garamond" w:hAnsi="Garamond"/>
        </w:rPr>
      </w:pPr>
    </w:p>
    <w:p w14:paraId="05A7EDA1" w14:textId="77777777" w:rsidR="00FD7214" w:rsidRPr="00F17C21" w:rsidRDefault="00FD7214" w:rsidP="00FD7214">
      <w:pPr>
        <w:rPr>
          <w:rFonts w:ascii="Garamond" w:hAnsi="Garamond"/>
        </w:rPr>
      </w:pPr>
      <w:r w:rsidRPr="00F17C21">
        <w:rPr>
          <w:rFonts w:ascii="Garamond" w:hAnsi="Garamond"/>
        </w:rPr>
        <w:t>sink("output.human.csv")</w:t>
      </w:r>
    </w:p>
    <w:p w14:paraId="1653F549" w14:textId="77777777" w:rsidR="00FD7214" w:rsidRPr="00F17C21" w:rsidRDefault="00FD7214" w:rsidP="00FD7214">
      <w:pPr>
        <w:rPr>
          <w:rFonts w:ascii="Garamond" w:hAnsi="Garamond"/>
        </w:rPr>
      </w:pPr>
    </w:p>
    <w:p w14:paraId="2DF5A30C" w14:textId="77777777" w:rsidR="00FD7214" w:rsidRPr="00F17C21" w:rsidRDefault="00FD7214" w:rsidP="00FD7214">
      <w:pPr>
        <w:rPr>
          <w:rFonts w:ascii="Garamond" w:hAnsi="Garamond"/>
        </w:rPr>
      </w:pPr>
      <w:r w:rsidRPr="00F17C21">
        <w:rPr>
          <w:rFonts w:ascii="Garamond" w:hAnsi="Garamond"/>
        </w:rPr>
        <w:t>Gpoly(human_matrix, Ncat=6,NA.method = "Pairwise", Save.MatImp = FALSE,IP = NULL, IRT.PModel = "GRM", Ability = NULL, Ability.PModel = "EAP")</w:t>
      </w:r>
    </w:p>
    <w:p w14:paraId="437CDFAC" w14:textId="77777777" w:rsidR="00FD7214" w:rsidRPr="00F17C21" w:rsidRDefault="00FD7214" w:rsidP="00FD7214">
      <w:pPr>
        <w:rPr>
          <w:rFonts w:ascii="Garamond" w:hAnsi="Garamond"/>
        </w:rPr>
      </w:pPr>
    </w:p>
    <w:p w14:paraId="289D9AEF" w14:textId="77777777" w:rsidR="00FD7214" w:rsidRPr="00F17C21" w:rsidRDefault="00FD7214" w:rsidP="00FD7214">
      <w:pPr>
        <w:rPr>
          <w:rFonts w:ascii="Garamond" w:hAnsi="Garamond"/>
        </w:rPr>
      </w:pPr>
      <w:r w:rsidRPr="00F17C21">
        <w:rPr>
          <w:rFonts w:ascii="Garamond" w:hAnsi="Garamond"/>
        </w:rPr>
        <w:t>lzpoly(human_matrix, Ncat=6,NA.method = "Pairwise", Save.MatImp = FALSE,IP = NULL, IRT.PModel = "GRM", Ability = NULL, Ability.PModel = "EAP")</w:t>
      </w:r>
    </w:p>
    <w:p w14:paraId="414D874F" w14:textId="77777777" w:rsidR="00FD7214" w:rsidRPr="00F17C21" w:rsidRDefault="00FD7214" w:rsidP="00FD7214">
      <w:pPr>
        <w:rPr>
          <w:rFonts w:ascii="Garamond" w:hAnsi="Garamond"/>
        </w:rPr>
      </w:pPr>
    </w:p>
    <w:p w14:paraId="564CBC49" w14:textId="77777777" w:rsidR="00FD7214" w:rsidRDefault="00FD7214" w:rsidP="00FD7214">
      <w:pPr>
        <w:rPr>
          <w:rFonts w:ascii="Garamond" w:hAnsi="Garamond"/>
        </w:rPr>
      </w:pPr>
      <w:r w:rsidRPr="00F17C21">
        <w:rPr>
          <w:rFonts w:ascii="Garamond" w:hAnsi="Garamond"/>
        </w:rPr>
        <w:t>sink()</w:t>
      </w:r>
    </w:p>
    <w:p w14:paraId="58E02D83" w14:textId="77777777" w:rsidR="00FD7214" w:rsidRDefault="00FD7214" w:rsidP="00FD7214">
      <w:pPr>
        <w:rPr>
          <w:rFonts w:ascii="Garamond" w:hAnsi="Garamond"/>
        </w:rPr>
      </w:pPr>
    </w:p>
    <w:p w14:paraId="2B3ED122" w14:textId="77777777" w:rsidR="00FD7214" w:rsidRPr="00FD7214" w:rsidRDefault="00FD7214" w:rsidP="00FD7214">
      <w:pPr>
        <w:rPr>
          <w:rFonts w:ascii="Garamond" w:hAnsi="Garamond"/>
          <w:b/>
        </w:rPr>
      </w:pPr>
      <w:r w:rsidRPr="00FD7214">
        <w:rPr>
          <w:rFonts w:ascii="Garamond" w:hAnsi="Garamond"/>
          <w:b/>
        </w:rPr>
        <w:t>NORMALIZE VARIABLES</w:t>
      </w:r>
    </w:p>
    <w:p w14:paraId="23E9D753" w14:textId="77777777" w:rsidR="00FD7214" w:rsidRDefault="00FD7214" w:rsidP="00FD7214">
      <w:pPr>
        <w:rPr>
          <w:rFonts w:ascii="Garamond" w:hAnsi="Garamond"/>
        </w:rPr>
      </w:pPr>
    </w:p>
    <w:p w14:paraId="5CF65A0D" w14:textId="77777777" w:rsidR="00FD7214" w:rsidRPr="00B146D2" w:rsidRDefault="00FD7214" w:rsidP="00FD7214">
      <w:pPr>
        <w:rPr>
          <w:rFonts w:ascii="Garamond" w:hAnsi="Garamond"/>
          <w:color w:val="000000" w:themeColor="text1"/>
        </w:rPr>
      </w:pPr>
      <w:r w:rsidRPr="00B146D2">
        <w:rPr>
          <w:rFonts w:ascii="Garamond" w:hAnsi="Garamond"/>
          <w:color w:val="000000" w:themeColor="text1"/>
        </w:rPr>
        <w:t>DESCRIPTIVES VARIABLES=MD REI LS PAI PSI EOI STDEV</w:t>
      </w:r>
      <w:r>
        <w:rPr>
          <w:rFonts w:ascii="Garamond" w:hAnsi="Garamond"/>
          <w:color w:val="000000" w:themeColor="text1"/>
        </w:rPr>
        <w:t xml:space="preserve"> GUTT GUTTN LZ</w:t>
      </w:r>
    </w:p>
    <w:p w14:paraId="71E988D3" w14:textId="77777777" w:rsidR="00BA3E72" w:rsidRDefault="00FD7214" w:rsidP="00FD7214">
      <w:pPr>
        <w:rPr>
          <w:rFonts w:ascii="Garamond" w:hAnsi="Garamond"/>
          <w:color w:val="000000" w:themeColor="text1"/>
        </w:rPr>
      </w:pPr>
      <w:r w:rsidRPr="00B146D2">
        <w:rPr>
          <w:rFonts w:ascii="Garamond" w:hAnsi="Garamond"/>
          <w:color w:val="000000" w:themeColor="text1"/>
        </w:rPr>
        <w:t xml:space="preserve"> /STATISTICS=MEAN STDDEV MIN MAX KURTOSIS SKEWNESS.</w:t>
      </w:r>
    </w:p>
    <w:p w14:paraId="2732FA45" w14:textId="77777777" w:rsidR="00BA3E72" w:rsidRDefault="00BA3E72" w:rsidP="00FD7214">
      <w:pPr>
        <w:rPr>
          <w:rFonts w:ascii="Garamond" w:hAnsi="Garamond"/>
          <w:color w:val="000000" w:themeColor="text1"/>
        </w:rPr>
      </w:pPr>
    </w:p>
    <w:p w14:paraId="69B7E708" w14:textId="77777777" w:rsidR="00BA3E72" w:rsidRPr="007A63A4" w:rsidRDefault="00BA3E72" w:rsidP="00BA3E72">
      <w:pPr>
        <w:rPr>
          <w:rFonts w:ascii="Garamond" w:hAnsi="Garamond"/>
          <w:color w:val="BFBFBF" w:themeColor="background1" w:themeShade="BF"/>
        </w:rPr>
      </w:pPr>
      <w:r w:rsidRPr="007A63A4">
        <w:rPr>
          <w:rFonts w:ascii="Garamond" w:hAnsi="Garamond"/>
          <w:color w:val="BFBFBF" w:themeColor="background1" w:themeShade="BF"/>
        </w:rPr>
        <w:t>**add constant to PAI</w:t>
      </w:r>
      <w:r w:rsidR="001B4B1C">
        <w:rPr>
          <w:rFonts w:ascii="Garamond" w:hAnsi="Garamond"/>
          <w:color w:val="BFBFBF" w:themeColor="background1" w:themeShade="BF"/>
        </w:rPr>
        <w:t xml:space="preserve"> and LZ</w:t>
      </w:r>
      <w:r w:rsidRPr="007A63A4">
        <w:rPr>
          <w:rFonts w:ascii="Garamond" w:hAnsi="Garamond"/>
          <w:color w:val="BFBFBF" w:themeColor="background1" w:themeShade="BF"/>
        </w:rPr>
        <w:t xml:space="preserve"> since there are negative values</w:t>
      </w:r>
    </w:p>
    <w:p w14:paraId="4F270010" w14:textId="77777777" w:rsidR="00BA3E72" w:rsidRDefault="00BA3E72" w:rsidP="00BA3E72">
      <w:pPr>
        <w:rPr>
          <w:rFonts w:ascii="Garamond" w:hAnsi="Garamond"/>
          <w:color w:val="000000" w:themeColor="text1"/>
        </w:rPr>
      </w:pPr>
    </w:p>
    <w:p w14:paraId="263A3DB5" w14:textId="77777777" w:rsidR="00BA3E72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COMPUTE </w:t>
      </w:r>
      <w:r>
        <w:rPr>
          <w:rFonts w:ascii="Garamond" w:hAnsi="Garamond"/>
          <w:color w:val="000000"/>
        </w:rPr>
        <w:t>PAIp10</w:t>
      </w:r>
      <w:r w:rsidRPr="006112DF">
        <w:rPr>
          <w:rFonts w:ascii="Garamond" w:hAnsi="Garamond"/>
          <w:color w:val="000000"/>
        </w:rPr>
        <w:t>=</w:t>
      </w:r>
      <w:r>
        <w:rPr>
          <w:rFonts w:ascii="Garamond" w:hAnsi="Garamond"/>
          <w:color w:val="000000"/>
        </w:rPr>
        <w:t>PAI</w:t>
      </w:r>
      <w:r w:rsidRPr="006112DF">
        <w:rPr>
          <w:rFonts w:ascii="Garamond" w:hAnsi="Garamond"/>
          <w:color w:val="000000"/>
        </w:rPr>
        <w:t xml:space="preserve"> + 10.</w:t>
      </w:r>
    </w:p>
    <w:p w14:paraId="235DFEB4" w14:textId="77777777" w:rsidR="001B4B1C" w:rsidRDefault="001B4B1C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COMPUTE </w:t>
      </w:r>
      <w:r>
        <w:rPr>
          <w:rFonts w:ascii="Garamond" w:hAnsi="Garamond"/>
          <w:color w:val="000000"/>
        </w:rPr>
        <w:t>LZp10</w:t>
      </w:r>
      <w:r w:rsidRPr="006112DF">
        <w:rPr>
          <w:rFonts w:ascii="Garamond" w:hAnsi="Garamond"/>
          <w:color w:val="000000"/>
        </w:rPr>
        <w:t>=</w:t>
      </w:r>
      <w:r>
        <w:rPr>
          <w:rFonts w:ascii="Garamond" w:hAnsi="Garamond"/>
          <w:color w:val="000000"/>
        </w:rPr>
        <w:t>LZ</w:t>
      </w:r>
      <w:r w:rsidRPr="006112DF">
        <w:rPr>
          <w:rFonts w:ascii="Garamond" w:hAnsi="Garamond"/>
          <w:color w:val="000000"/>
        </w:rPr>
        <w:t xml:space="preserve"> + 10.</w:t>
      </w:r>
    </w:p>
    <w:p w14:paraId="680110D6" w14:textId="77777777" w:rsidR="00BA3E72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EXECUTE.</w:t>
      </w:r>
    </w:p>
    <w:p w14:paraId="0BEFCC98" w14:textId="77777777" w:rsidR="00BA3E72" w:rsidRDefault="00BA3E72" w:rsidP="00BA3E72">
      <w:pPr>
        <w:rPr>
          <w:rFonts w:ascii="Garamond" w:hAnsi="Garamond"/>
          <w:color w:val="000000"/>
        </w:rPr>
      </w:pPr>
    </w:p>
    <w:p w14:paraId="09889773" w14:textId="77777777" w:rsidR="00BA3E72" w:rsidRPr="007A63A4" w:rsidRDefault="00BA3E72" w:rsidP="00BA3E72">
      <w:pPr>
        <w:rPr>
          <w:rFonts w:ascii="Garamond" w:hAnsi="Garamond"/>
          <w:color w:val="BFBFBF" w:themeColor="background1" w:themeShade="BF"/>
        </w:rPr>
      </w:pPr>
      <w:r w:rsidRPr="007A63A4">
        <w:rPr>
          <w:rFonts w:ascii="Garamond" w:hAnsi="Garamond"/>
          <w:color w:val="BFBFBF" w:themeColor="background1" w:themeShade="BF"/>
        </w:rPr>
        <w:t xml:space="preserve">**computes logs </w:t>
      </w:r>
      <w:r>
        <w:rPr>
          <w:rFonts w:ascii="Garamond" w:hAnsi="Garamond"/>
          <w:color w:val="BFBFBF" w:themeColor="background1" w:themeShade="BF"/>
        </w:rPr>
        <w:t>for skewed variables</w:t>
      </w:r>
    </w:p>
    <w:p w14:paraId="5826BB0B" w14:textId="77777777" w:rsidR="00BA3E72" w:rsidRPr="006112DF" w:rsidRDefault="00BA3E72" w:rsidP="00BA3E72">
      <w:pPr>
        <w:rPr>
          <w:rFonts w:ascii="Garamond" w:hAnsi="Garamond"/>
          <w:color w:val="000000"/>
        </w:rPr>
      </w:pPr>
    </w:p>
    <w:p w14:paraId="60E26B89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COMPUTE MD_log=LG10(</w:t>
      </w:r>
      <w:r>
        <w:rPr>
          <w:rFonts w:ascii="Garamond" w:hAnsi="Garamond"/>
          <w:color w:val="000000"/>
        </w:rPr>
        <w:t>MD</w:t>
      </w:r>
      <w:r w:rsidRPr="006112DF">
        <w:rPr>
          <w:rFonts w:ascii="Garamond" w:hAnsi="Garamond"/>
          <w:color w:val="000000"/>
        </w:rPr>
        <w:t>).</w:t>
      </w:r>
    </w:p>
    <w:p w14:paraId="69445F1A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COMPUTE LS_log=LG10(</w:t>
      </w:r>
      <w:r>
        <w:rPr>
          <w:rFonts w:ascii="Garamond" w:hAnsi="Garamond"/>
          <w:color w:val="000000"/>
        </w:rPr>
        <w:t>LS</w:t>
      </w:r>
      <w:r w:rsidRPr="006112DF">
        <w:rPr>
          <w:rFonts w:ascii="Garamond" w:hAnsi="Garamond"/>
          <w:color w:val="000000"/>
        </w:rPr>
        <w:t>).</w:t>
      </w:r>
    </w:p>
    <w:p w14:paraId="7F015DB4" w14:textId="77777777" w:rsidR="00BA3E72" w:rsidRDefault="00BA3E72" w:rsidP="00BA3E72">
      <w:pPr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COMPUTE PAI_log=LG10(PAIp10).</w:t>
      </w:r>
    </w:p>
    <w:p w14:paraId="7274CCDB" w14:textId="77777777" w:rsidR="00BA3E72" w:rsidRDefault="00BA3E72" w:rsidP="00BA3E72">
      <w:pPr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COMPUTE GUTT_log=LG10(GUTT).</w:t>
      </w:r>
    </w:p>
    <w:p w14:paraId="05E3E12D" w14:textId="77777777" w:rsidR="00BA3E72" w:rsidRDefault="00BA3E72" w:rsidP="00BA3E72">
      <w:pPr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COMPUTE GUTTN_log=LG10(GUTTN).</w:t>
      </w:r>
    </w:p>
    <w:p w14:paraId="12423951" w14:textId="77777777" w:rsidR="00BA3E72" w:rsidRPr="006112DF" w:rsidRDefault="00BA3E72" w:rsidP="00BA3E72">
      <w:pPr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COMPUTE LZ_log=LG10(LZp10).</w:t>
      </w:r>
    </w:p>
    <w:p w14:paraId="119D9439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EXECUTE.</w:t>
      </w:r>
    </w:p>
    <w:p w14:paraId="654C003C" w14:textId="77777777" w:rsidR="00BA3E72" w:rsidRPr="006112DF" w:rsidRDefault="00BA3E72" w:rsidP="00BA3E72">
      <w:pPr>
        <w:rPr>
          <w:rFonts w:ascii="Garamond" w:hAnsi="Garamond"/>
          <w:color w:val="000000"/>
        </w:rPr>
      </w:pPr>
    </w:p>
    <w:p w14:paraId="2FB1DA1C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FREQUENCIES VARIABLES=MD_log LS_log </w:t>
      </w:r>
      <w:r>
        <w:rPr>
          <w:rFonts w:ascii="Garamond" w:hAnsi="Garamond"/>
          <w:color w:val="000000"/>
        </w:rPr>
        <w:t>PAI_log GUTT_log GUTTN_log LZ_log</w:t>
      </w:r>
    </w:p>
    <w:p w14:paraId="5509359E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/FORMAT=NOTABLE</w:t>
      </w:r>
    </w:p>
    <w:p w14:paraId="5D5AD93F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/STATISTICS=SKEWNESS SESKEW KURTOSIS SEKURT</w:t>
      </w:r>
    </w:p>
    <w:p w14:paraId="014D207B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/HISTOGRAM NORMAL</w:t>
      </w:r>
    </w:p>
    <w:p w14:paraId="06E3B2F4" w14:textId="77777777" w:rsidR="00BA3E72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/ORDER=ANALYSIS.</w:t>
      </w:r>
    </w:p>
    <w:p w14:paraId="6854EAD2" w14:textId="77777777" w:rsidR="00BA3E72" w:rsidRDefault="00BA3E72" w:rsidP="00BA3E72">
      <w:pPr>
        <w:rPr>
          <w:rFonts w:ascii="Garamond" w:hAnsi="Garamond"/>
          <w:color w:val="000000"/>
        </w:rPr>
      </w:pPr>
    </w:p>
    <w:p w14:paraId="1CC157C4" w14:textId="77777777" w:rsidR="00BA3E72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BFBFBF" w:themeColor="background1" w:themeShade="BF"/>
        </w:rPr>
        <w:t>**</w:t>
      </w:r>
      <w:r>
        <w:rPr>
          <w:rFonts w:ascii="Garamond" w:hAnsi="Garamond"/>
          <w:color w:val="BFBFBF" w:themeColor="background1" w:themeShade="BF"/>
        </w:rPr>
        <w:t xml:space="preserve"> creates square root transformation and </w:t>
      </w:r>
      <w:r w:rsidRPr="006112DF">
        <w:rPr>
          <w:rFonts w:ascii="Garamond" w:hAnsi="Garamond"/>
          <w:color w:val="BFBFBF" w:themeColor="background1" w:themeShade="BF"/>
        </w:rPr>
        <w:t>examines distributions and skewness and kurtosis</w:t>
      </w:r>
    </w:p>
    <w:p w14:paraId="4050B15A" w14:textId="77777777" w:rsidR="00BA3E72" w:rsidRPr="006112DF" w:rsidRDefault="00BA3E72" w:rsidP="00BA3E72">
      <w:pPr>
        <w:rPr>
          <w:rFonts w:ascii="Garamond" w:hAnsi="Garamond"/>
          <w:color w:val="000000"/>
        </w:rPr>
      </w:pPr>
    </w:p>
    <w:p w14:paraId="72B0978B" w14:textId="77777777" w:rsidR="00BA3E72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COMPUTE LS_sq=SQRT(LS).</w:t>
      </w:r>
    </w:p>
    <w:p w14:paraId="7BB2A521" w14:textId="77777777" w:rsidR="00BA3E72" w:rsidRDefault="00BA3E72" w:rsidP="00BA3E72">
      <w:pPr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COMPUTE PAI_sq=SQRT(PAIp10).</w:t>
      </w:r>
    </w:p>
    <w:p w14:paraId="0F75EA16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EXECUTE.</w:t>
      </w:r>
    </w:p>
    <w:p w14:paraId="39A214A6" w14:textId="77777777" w:rsidR="00BA3E72" w:rsidRPr="006112DF" w:rsidRDefault="00BA3E72" w:rsidP="00BA3E72">
      <w:pPr>
        <w:rPr>
          <w:rFonts w:ascii="Garamond" w:hAnsi="Garamond"/>
          <w:color w:val="000000"/>
        </w:rPr>
      </w:pPr>
    </w:p>
    <w:p w14:paraId="19FF0929" w14:textId="77777777" w:rsidR="00BA3E72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FREQUENCIES VARIABLES= LS_sq</w:t>
      </w:r>
      <w:r>
        <w:rPr>
          <w:rFonts w:ascii="Garamond" w:hAnsi="Garamond"/>
          <w:color w:val="000000"/>
        </w:rPr>
        <w:t xml:space="preserve"> PAI_sq </w:t>
      </w:r>
    </w:p>
    <w:p w14:paraId="680F301A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/FORMAT=NOTABLE</w:t>
      </w:r>
    </w:p>
    <w:p w14:paraId="29B536DB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/STATISTICS=SKEWNESS SESKEW KURTOSIS SEKURT</w:t>
      </w:r>
    </w:p>
    <w:p w14:paraId="28062822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/HISTOGRAM NORMAL</w:t>
      </w:r>
    </w:p>
    <w:p w14:paraId="0F3E5927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/ORDER=ANALYSIS.</w:t>
      </w:r>
    </w:p>
    <w:p w14:paraId="65EED481" w14:textId="77777777" w:rsidR="00BA3E72" w:rsidRPr="006112DF" w:rsidRDefault="00BA3E72" w:rsidP="00BA3E72">
      <w:pPr>
        <w:rPr>
          <w:rFonts w:ascii="Garamond" w:hAnsi="Garamond"/>
          <w:color w:val="000000"/>
        </w:rPr>
      </w:pPr>
    </w:p>
    <w:p w14:paraId="165B4091" w14:textId="77777777" w:rsidR="00BA3E72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BFBFBF" w:themeColor="background1" w:themeShade="BF"/>
        </w:rPr>
        <w:t>**</w:t>
      </w:r>
      <w:r>
        <w:rPr>
          <w:rFonts w:ascii="Garamond" w:hAnsi="Garamond"/>
          <w:color w:val="BFBFBF" w:themeColor="background1" w:themeShade="BF"/>
        </w:rPr>
        <w:t xml:space="preserve"> creates cube root transformation and </w:t>
      </w:r>
      <w:r w:rsidRPr="006112DF">
        <w:rPr>
          <w:rFonts w:ascii="Garamond" w:hAnsi="Garamond"/>
          <w:color w:val="BFBFBF" w:themeColor="background1" w:themeShade="BF"/>
        </w:rPr>
        <w:t>examines distributions and skewness and kurtosis</w:t>
      </w:r>
      <w:r>
        <w:rPr>
          <w:rFonts w:ascii="Garamond" w:hAnsi="Garamond"/>
          <w:color w:val="BFBFBF" w:themeColor="background1" w:themeShade="BF"/>
        </w:rPr>
        <w:t xml:space="preserve"> </w:t>
      </w:r>
    </w:p>
    <w:p w14:paraId="45C8BD23" w14:textId="77777777" w:rsidR="00BA3E72" w:rsidRPr="006112DF" w:rsidRDefault="00BA3E72" w:rsidP="00BA3E72">
      <w:pPr>
        <w:rPr>
          <w:rFonts w:ascii="Garamond" w:hAnsi="Garamond"/>
          <w:color w:val="000000"/>
        </w:rPr>
      </w:pPr>
    </w:p>
    <w:p w14:paraId="410CC5FA" w14:textId="77777777" w:rsidR="00BA3E72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COMPUTE LS_cube=LS** (1/3).</w:t>
      </w:r>
    </w:p>
    <w:p w14:paraId="2213CEA1" w14:textId="77777777" w:rsidR="00BA3E72" w:rsidRDefault="00BA3E72" w:rsidP="00BA3E72">
      <w:pPr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COMPUTE PAI_cube=PAIp10** (1/3).</w:t>
      </w:r>
    </w:p>
    <w:p w14:paraId="6CEAC2EA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EXECUTE.</w:t>
      </w:r>
    </w:p>
    <w:p w14:paraId="05446F57" w14:textId="77777777" w:rsidR="00BA3E72" w:rsidRPr="006112DF" w:rsidRDefault="00BA3E72" w:rsidP="00BA3E72">
      <w:pPr>
        <w:rPr>
          <w:rFonts w:ascii="Garamond" w:hAnsi="Garamond"/>
          <w:color w:val="000000"/>
        </w:rPr>
      </w:pPr>
    </w:p>
    <w:p w14:paraId="2D70187A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FREQUENCIES VARIABLES=LS_cube</w:t>
      </w:r>
      <w:r>
        <w:rPr>
          <w:rFonts w:ascii="Garamond" w:hAnsi="Garamond"/>
          <w:color w:val="000000"/>
        </w:rPr>
        <w:t xml:space="preserve"> PAI_cube </w:t>
      </w:r>
    </w:p>
    <w:p w14:paraId="4067B8D1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/FORMAT=NOTABLE</w:t>
      </w:r>
    </w:p>
    <w:p w14:paraId="662A021D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lastRenderedPageBreak/>
        <w:t xml:space="preserve">  /STATISTICS=SKEWNESS SESKEW KURTOSIS SEKURT</w:t>
      </w:r>
    </w:p>
    <w:p w14:paraId="74A00AB8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/HISTOGRAM NORMAL</w:t>
      </w:r>
    </w:p>
    <w:p w14:paraId="3AC81C2C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/ORDER=ANALYSIS.</w:t>
      </w:r>
    </w:p>
    <w:p w14:paraId="29ED8A0B" w14:textId="77777777" w:rsidR="00BA3E72" w:rsidRDefault="00BA3E72" w:rsidP="00BA3E72">
      <w:pPr>
        <w:rPr>
          <w:rFonts w:ascii="Garamond" w:hAnsi="Garamond"/>
          <w:color w:val="000000"/>
        </w:rPr>
      </w:pPr>
    </w:p>
    <w:p w14:paraId="18D59B78" w14:textId="77777777" w:rsidR="00BA3E72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BFBFBF" w:themeColor="background1" w:themeShade="BF"/>
        </w:rPr>
        <w:t>**</w:t>
      </w:r>
      <w:r>
        <w:rPr>
          <w:rFonts w:ascii="Garamond" w:hAnsi="Garamond"/>
          <w:color w:val="BFBFBF" w:themeColor="background1" w:themeShade="BF"/>
        </w:rPr>
        <w:t xml:space="preserve"> creates reciprocal transformation and </w:t>
      </w:r>
      <w:r w:rsidRPr="006112DF">
        <w:rPr>
          <w:rFonts w:ascii="Garamond" w:hAnsi="Garamond"/>
          <w:color w:val="BFBFBF" w:themeColor="background1" w:themeShade="BF"/>
        </w:rPr>
        <w:t>examines distributions and skewness and kurtosis</w:t>
      </w:r>
      <w:r>
        <w:rPr>
          <w:rFonts w:ascii="Garamond" w:hAnsi="Garamond"/>
          <w:color w:val="BFBFBF" w:themeColor="background1" w:themeShade="BF"/>
        </w:rPr>
        <w:t xml:space="preserve"> </w:t>
      </w:r>
    </w:p>
    <w:p w14:paraId="55BA0B68" w14:textId="77777777" w:rsidR="00BA3E72" w:rsidRPr="006112DF" w:rsidRDefault="00BA3E72" w:rsidP="00BA3E72">
      <w:pPr>
        <w:rPr>
          <w:rFonts w:ascii="Garamond" w:hAnsi="Garamond"/>
          <w:color w:val="000000"/>
        </w:rPr>
      </w:pPr>
    </w:p>
    <w:p w14:paraId="5D547330" w14:textId="77777777" w:rsidR="00BA3E72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COMPUTE LS_recip=1/LS.</w:t>
      </w:r>
    </w:p>
    <w:p w14:paraId="0BD3F38C" w14:textId="77777777" w:rsidR="00BA3E72" w:rsidRPr="006112DF" w:rsidRDefault="00BA3E72" w:rsidP="00BA3E72">
      <w:pPr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COMPUTE PAI_recip=1/PAIp10.</w:t>
      </w:r>
    </w:p>
    <w:p w14:paraId="5D33060B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EXECUTE.</w:t>
      </w:r>
    </w:p>
    <w:p w14:paraId="097BB914" w14:textId="77777777" w:rsidR="00BA3E72" w:rsidRPr="006112DF" w:rsidRDefault="00BA3E72" w:rsidP="00BA3E72">
      <w:pPr>
        <w:rPr>
          <w:rFonts w:ascii="Garamond" w:hAnsi="Garamond"/>
          <w:color w:val="000000"/>
        </w:rPr>
      </w:pPr>
    </w:p>
    <w:p w14:paraId="6A77E903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FREQUENCIES VARIABLES=LS_recip</w:t>
      </w:r>
      <w:r>
        <w:rPr>
          <w:rFonts w:ascii="Garamond" w:hAnsi="Garamond"/>
          <w:color w:val="000000"/>
        </w:rPr>
        <w:t xml:space="preserve"> PAI_recip</w:t>
      </w:r>
    </w:p>
    <w:p w14:paraId="15331380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/FORMAT=NOTABLE</w:t>
      </w:r>
    </w:p>
    <w:p w14:paraId="637FCF31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/STATISTICS=SKEWNESS SESKEW KURTOSIS SEKURT</w:t>
      </w:r>
    </w:p>
    <w:p w14:paraId="393C85C2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/HISTOGRAM NORMAL</w:t>
      </w:r>
    </w:p>
    <w:p w14:paraId="61E44016" w14:textId="77777777" w:rsidR="00BA3E72" w:rsidRPr="00740A4A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/ORDER=ANALYSIS.</w:t>
      </w:r>
    </w:p>
    <w:p w14:paraId="0C7B7951" w14:textId="77777777" w:rsidR="00BA3E72" w:rsidRPr="00740A4A" w:rsidRDefault="00BA3E72" w:rsidP="00BA3E72">
      <w:pPr>
        <w:rPr>
          <w:rFonts w:ascii="Garamond" w:hAnsi="Garamond"/>
          <w:color w:val="000000"/>
        </w:rPr>
      </w:pPr>
    </w:p>
    <w:p w14:paraId="77E9CC6C" w14:textId="77777777" w:rsidR="00BA3E72" w:rsidRDefault="00BA3E72" w:rsidP="00BA3E72">
      <w:pPr>
        <w:rPr>
          <w:rFonts w:ascii="Garamond" w:hAnsi="Garamond"/>
          <w:color w:val="BFBFBF" w:themeColor="background1" w:themeShade="BF"/>
        </w:rPr>
      </w:pPr>
      <w:r w:rsidRPr="006112DF">
        <w:rPr>
          <w:rFonts w:ascii="Garamond" w:hAnsi="Garamond"/>
          <w:color w:val="BFBFBF" w:themeColor="background1" w:themeShade="BF"/>
        </w:rPr>
        <w:t>**</w:t>
      </w:r>
      <w:r>
        <w:rPr>
          <w:rFonts w:ascii="Garamond" w:hAnsi="Garamond"/>
          <w:color w:val="BFBFBF" w:themeColor="background1" w:themeShade="BF"/>
        </w:rPr>
        <w:t xml:space="preserve"> creates square and cube transformations and </w:t>
      </w:r>
      <w:r w:rsidRPr="006112DF">
        <w:rPr>
          <w:rFonts w:ascii="Garamond" w:hAnsi="Garamond"/>
          <w:color w:val="BFBFBF" w:themeColor="background1" w:themeShade="BF"/>
        </w:rPr>
        <w:t>examines distributions and skewness and kurtosis</w:t>
      </w:r>
      <w:r>
        <w:rPr>
          <w:rFonts w:ascii="Garamond" w:hAnsi="Garamond"/>
          <w:color w:val="BFBFBF" w:themeColor="background1" w:themeShade="BF"/>
        </w:rPr>
        <w:t xml:space="preserve"> </w:t>
      </w:r>
    </w:p>
    <w:p w14:paraId="5F544DAF" w14:textId="77777777" w:rsidR="00BA3E72" w:rsidRDefault="00BA3E72" w:rsidP="00BA3E72">
      <w:pPr>
        <w:rPr>
          <w:rFonts w:ascii="Garamond" w:hAnsi="Garamond"/>
          <w:color w:val="000000"/>
        </w:rPr>
      </w:pPr>
    </w:p>
    <w:p w14:paraId="4035158E" w14:textId="77777777" w:rsidR="00BA3E72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COMPUTE REI_2=REI ** 2.</w:t>
      </w:r>
    </w:p>
    <w:p w14:paraId="4F88C067" w14:textId="77777777" w:rsidR="00BA3E72" w:rsidRDefault="00BA3E72" w:rsidP="00BA3E72">
      <w:pPr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COMPUTE LZ_2=LZ**2.</w:t>
      </w:r>
    </w:p>
    <w:p w14:paraId="4C4A04C3" w14:textId="77777777" w:rsidR="00BA3E72" w:rsidRPr="006112DF" w:rsidRDefault="00BA3E72" w:rsidP="00BA3E72">
      <w:pPr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COMPUTE LZ_3=LZ**3.</w:t>
      </w:r>
    </w:p>
    <w:p w14:paraId="4EA58268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EXECUTE.</w:t>
      </w:r>
    </w:p>
    <w:p w14:paraId="3E88BA41" w14:textId="77777777" w:rsidR="00BA3E72" w:rsidRPr="006112DF" w:rsidRDefault="00BA3E72" w:rsidP="00BA3E72">
      <w:pPr>
        <w:rPr>
          <w:rFonts w:ascii="Garamond" w:hAnsi="Garamond"/>
          <w:color w:val="000000"/>
        </w:rPr>
      </w:pPr>
    </w:p>
    <w:p w14:paraId="1E5E2DBA" w14:textId="77777777" w:rsidR="00BA3E72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>FREQUENCIES VARIABLES= REI_2</w:t>
      </w:r>
      <w:r>
        <w:rPr>
          <w:rFonts w:ascii="Garamond" w:hAnsi="Garamond"/>
          <w:color w:val="000000"/>
        </w:rPr>
        <w:t xml:space="preserve"> LZ_2 LZ_3</w:t>
      </w:r>
    </w:p>
    <w:p w14:paraId="1E0CF171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/FORMAT=NOTABLE</w:t>
      </w:r>
    </w:p>
    <w:p w14:paraId="719750B8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/STATISTICS=SKEWNESS SESKEW KURTOSIS SEKURT</w:t>
      </w:r>
    </w:p>
    <w:p w14:paraId="5500866C" w14:textId="77777777" w:rsidR="00BA3E72" w:rsidRPr="006112DF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/HISTOGRAM NORMAL</w:t>
      </w:r>
    </w:p>
    <w:p w14:paraId="1031C683" w14:textId="77777777" w:rsidR="00BA3E72" w:rsidRDefault="00BA3E72" w:rsidP="00BA3E72">
      <w:pPr>
        <w:rPr>
          <w:rFonts w:ascii="Garamond" w:hAnsi="Garamond"/>
          <w:color w:val="000000"/>
        </w:rPr>
      </w:pPr>
      <w:r w:rsidRPr="006112DF">
        <w:rPr>
          <w:rFonts w:ascii="Garamond" w:hAnsi="Garamond"/>
          <w:color w:val="000000"/>
        </w:rPr>
        <w:t xml:space="preserve">  /ORDER=ANALYSIS.</w:t>
      </w:r>
    </w:p>
    <w:p w14:paraId="60994AEE" w14:textId="77777777" w:rsidR="00FD7214" w:rsidRDefault="00FD7214" w:rsidP="00FD7214">
      <w:pPr>
        <w:rPr>
          <w:rFonts w:ascii="Garamond" w:hAnsi="Garamond"/>
        </w:rPr>
      </w:pPr>
    </w:p>
    <w:p w14:paraId="73DC8744" w14:textId="77777777" w:rsidR="00FD7214" w:rsidRPr="00FD7214" w:rsidRDefault="00FD7214" w:rsidP="00FD7214">
      <w:pPr>
        <w:rPr>
          <w:rFonts w:ascii="Garamond" w:hAnsi="Garamond"/>
          <w:b/>
          <w:sz w:val="40"/>
          <w:szCs w:val="40"/>
        </w:rPr>
      </w:pPr>
      <w:r w:rsidRPr="00FD7214">
        <w:rPr>
          <w:rFonts w:ascii="Garamond" w:hAnsi="Garamond"/>
          <w:b/>
          <w:sz w:val="40"/>
          <w:szCs w:val="40"/>
        </w:rPr>
        <w:t xml:space="preserve">ANALYSES </w:t>
      </w:r>
    </w:p>
    <w:p w14:paraId="6E3E30BD" w14:textId="77777777" w:rsidR="00FD7214" w:rsidRDefault="00FD7214" w:rsidP="00FD7214">
      <w:pPr>
        <w:rPr>
          <w:rFonts w:ascii="Garamond" w:hAnsi="Garamond"/>
        </w:rPr>
      </w:pPr>
    </w:p>
    <w:p w14:paraId="62E0B85F" w14:textId="77777777" w:rsidR="001C636F" w:rsidRDefault="001C636F" w:rsidP="001C636F">
      <w:pPr>
        <w:rPr>
          <w:rFonts w:ascii="Garamond" w:hAnsi="Garamond"/>
          <w:color w:val="BFBFBF" w:themeColor="background1" w:themeShade="BF"/>
        </w:rPr>
      </w:pPr>
      <w:r w:rsidRPr="00AE4547">
        <w:rPr>
          <w:rFonts w:ascii="Garamond" w:hAnsi="Garamond"/>
          <w:color w:val="BFBFBF" w:themeColor="background1" w:themeShade="BF"/>
        </w:rPr>
        <w:t>**examines each index by race, immigration status, and gender</w:t>
      </w:r>
    </w:p>
    <w:p w14:paraId="620DFC23" w14:textId="77777777" w:rsidR="001C636F" w:rsidRDefault="001C636F" w:rsidP="001C636F">
      <w:pPr>
        <w:rPr>
          <w:rFonts w:ascii="Garamond" w:hAnsi="Garamond"/>
          <w:color w:val="BFBFBF" w:themeColor="background1" w:themeShade="BF"/>
        </w:rPr>
      </w:pPr>
    </w:p>
    <w:p w14:paraId="4D8EAC92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>GLM MD REI LS PAI PSI EOI STDEV</w:t>
      </w:r>
      <w:r>
        <w:rPr>
          <w:rFonts w:ascii="Garamond" w:hAnsi="Garamond"/>
          <w:color w:val="000000" w:themeColor="text1"/>
        </w:rPr>
        <w:t xml:space="preserve"> GUTTN LZ</w:t>
      </w:r>
      <w:r w:rsidRPr="006A0482">
        <w:rPr>
          <w:rFonts w:ascii="Garamond" w:hAnsi="Garamond"/>
          <w:color w:val="000000" w:themeColor="text1"/>
        </w:rPr>
        <w:t xml:space="preserve"> BY </w:t>
      </w:r>
      <w:r>
        <w:rPr>
          <w:rFonts w:ascii="Garamond" w:hAnsi="Garamond"/>
          <w:color w:val="000000" w:themeColor="text1"/>
        </w:rPr>
        <w:t>RACE3</w:t>
      </w:r>
    </w:p>
    <w:p w14:paraId="757F3F6B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/METHOD=SSTYPE(3)</w:t>
      </w:r>
    </w:p>
    <w:p w14:paraId="2DB0D8AB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/INTERCEPT=INCLUDE</w:t>
      </w:r>
    </w:p>
    <w:p w14:paraId="7474E811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/PRINT=ETASQ</w:t>
      </w:r>
    </w:p>
    <w:p w14:paraId="43F7CD1C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/CRITERIA=ALPHA(.05)</w:t>
      </w:r>
    </w:p>
    <w:p w14:paraId="14848B9C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/DESIGN= </w:t>
      </w:r>
      <w:r>
        <w:rPr>
          <w:rFonts w:ascii="Garamond" w:hAnsi="Garamond"/>
          <w:color w:val="000000" w:themeColor="text1"/>
        </w:rPr>
        <w:t>RACE3</w:t>
      </w:r>
      <w:r w:rsidRPr="006A0482">
        <w:rPr>
          <w:rFonts w:ascii="Garamond" w:hAnsi="Garamond"/>
          <w:color w:val="000000" w:themeColor="text1"/>
        </w:rPr>
        <w:t>.</w:t>
      </w:r>
    </w:p>
    <w:p w14:paraId="3BEC8A62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</w:p>
    <w:p w14:paraId="7C85999B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>GLM MD REI LS PAI PSI EOI STDEV</w:t>
      </w:r>
      <w:r>
        <w:rPr>
          <w:rFonts w:ascii="Garamond" w:hAnsi="Garamond"/>
          <w:color w:val="000000" w:themeColor="text1"/>
        </w:rPr>
        <w:t xml:space="preserve"> GUTTN LZ</w:t>
      </w:r>
      <w:r w:rsidRPr="006A0482">
        <w:rPr>
          <w:rFonts w:ascii="Garamond" w:hAnsi="Garamond"/>
          <w:color w:val="000000" w:themeColor="text1"/>
        </w:rPr>
        <w:t xml:space="preserve"> BY </w:t>
      </w:r>
      <w:r>
        <w:rPr>
          <w:rFonts w:ascii="Garamond" w:hAnsi="Garamond"/>
          <w:color w:val="000000" w:themeColor="text1"/>
        </w:rPr>
        <w:t>GENDER</w:t>
      </w:r>
    </w:p>
    <w:p w14:paraId="2C62BE81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/METHOD=SSTYPE(3)</w:t>
      </w:r>
    </w:p>
    <w:p w14:paraId="6333239E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/INTERCEPT=INCLUDE</w:t>
      </w:r>
    </w:p>
    <w:p w14:paraId="3BEA4C8D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/PRINT=ETASQ</w:t>
      </w:r>
    </w:p>
    <w:p w14:paraId="26878322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/CRITERIA=ALPHA(.05)</w:t>
      </w:r>
    </w:p>
    <w:p w14:paraId="37BE74E3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/DESIGN= GENDER.</w:t>
      </w:r>
    </w:p>
    <w:p w14:paraId="2096F186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</w:p>
    <w:p w14:paraId="59BC58FA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lastRenderedPageBreak/>
        <w:t>GLM MD REI LS PAI PSI EOI STDEV</w:t>
      </w:r>
      <w:r>
        <w:rPr>
          <w:rFonts w:ascii="Garamond" w:hAnsi="Garamond"/>
          <w:color w:val="000000" w:themeColor="text1"/>
        </w:rPr>
        <w:t xml:space="preserve"> GUTTN LZ</w:t>
      </w:r>
      <w:r w:rsidRPr="006A0482">
        <w:rPr>
          <w:rFonts w:ascii="Garamond" w:hAnsi="Garamond"/>
          <w:color w:val="000000" w:themeColor="text1"/>
        </w:rPr>
        <w:t xml:space="preserve"> BY </w:t>
      </w:r>
      <w:r>
        <w:rPr>
          <w:rFonts w:ascii="Garamond" w:hAnsi="Garamond"/>
          <w:color w:val="000000" w:themeColor="text1"/>
        </w:rPr>
        <w:t>IMMIG</w:t>
      </w:r>
    </w:p>
    <w:p w14:paraId="29AE4A9C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/METHOD=SSTYPE(3)</w:t>
      </w:r>
    </w:p>
    <w:p w14:paraId="1E7109B5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/INTERCEPT=INCLUDE</w:t>
      </w:r>
    </w:p>
    <w:p w14:paraId="718E1FB8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/PRINT=ETASQ</w:t>
      </w:r>
    </w:p>
    <w:p w14:paraId="7463D42C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/CRITERIA=ALPHA(.05)</w:t>
      </w:r>
    </w:p>
    <w:p w14:paraId="34CF7F6A" w14:textId="77777777" w:rsidR="001C636F" w:rsidRPr="006A0482" w:rsidRDefault="001C636F" w:rsidP="001C636F">
      <w:pPr>
        <w:rPr>
          <w:rFonts w:ascii="Garamond" w:hAnsi="Garamond"/>
          <w:color w:val="000000" w:themeColor="text1"/>
        </w:rPr>
      </w:pPr>
      <w:r w:rsidRPr="006A0482">
        <w:rPr>
          <w:rFonts w:ascii="Garamond" w:hAnsi="Garamond"/>
          <w:color w:val="000000" w:themeColor="text1"/>
        </w:rPr>
        <w:t xml:space="preserve">  /DESIGN= IMMIG.</w:t>
      </w:r>
    </w:p>
    <w:p w14:paraId="1757E0D9" w14:textId="77777777" w:rsidR="001C636F" w:rsidRDefault="001C636F" w:rsidP="001C636F">
      <w:pPr>
        <w:rPr>
          <w:rFonts w:ascii="Garamond" w:hAnsi="Garamond"/>
          <w:color w:val="BFBFBF" w:themeColor="background1" w:themeShade="BF"/>
        </w:rPr>
      </w:pPr>
    </w:p>
    <w:p w14:paraId="2159A86B" w14:textId="77777777" w:rsidR="001C636F" w:rsidRDefault="001C636F" w:rsidP="001C636F">
      <w:pPr>
        <w:rPr>
          <w:rFonts w:ascii="Garamond" w:hAnsi="Garamond"/>
          <w:color w:val="BFBFBF" w:themeColor="background1" w:themeShade="BF"/>
        </w:rPr>
      </w:pPr>
    </w:p>
    <w:p w14:paraId="079EE492" w14:textId="77777777" w:rsidR="001C636F" w:rsidRPr="007E575D" w:rsidRDefault="001C636F" w:rsidP="001C636F">
      <w:pPr>
        <w:rPr>
          <w:rFonts w:ascii="Garamond" w:hAnsi="Garamond"/>
          <w:color w:val="000000" w:themeColor="text1"/>
        </w:rPr>
      </w:pPr>
      <w:r w:rsidRPr="007E575D">
        <w:rPr>
          <w:rFonts w:ascii="Garamond" w:hAnsi="Garamond"/>
          <w:color w:val="000000" w:themeColor="text1"/>
        </w:rPr>
        <w:t xml:space="preserve">ONEWAY </w:t>
      </w:r>
      <w:r w:rsidRPr="006A0482">
        <w:rPr>
          <w:rFonts w:ascii="Garamond" w:hAnsi="Garamond"/>
          <w:color w:val="000000" w:themeColor="text1"/>
        </w:rPr>
        <w:t>MD REI LS PAI PSI EOI STDEV</w:t>
      </w:r>
      <w:r>
        <w:rPr>
          <w:rFonts w:ascii="Garamond" w:hAnsi="Garamond"/>
          <w:color w:val="000000" w:themeColor="text1"/>
        </w:rPr>
        <w:t xml:space="preserve"> GUTTN LZ</w:t>
      </w:r>
      <w:r w:rsidRPr="007E575D">
        <w:rPr>
          <w:rFonts w:ascii="Garamond" w:hAnsi="Garamond"/>
          <w:color w:val="000000" w:themeColor="text1"/>
        </w:rPr>
        <w:t xml:space="preserve"> BY </w:t>
      </w:r>
      <w:r>
        <w:rPr>
          <w:rFonts w:ascii="Garamond" w:hAnsi="Garamond"/>
          <w:color w:val="000000" w:themeColor="text1"/>
        </w:rPr>
        <w:t>RACE3</w:t>
      </w:r>
    </w:p>
    <w:p w14:paraId="75B36464" w14:textId="77777777" w:rsidR="001C636F" w:rsidRPr="007E575D" w:rsidRDefault="001C636F" w:rsidP="001C636F">
      <w:pPr>
        <w:rPr>
          <w:rFonts w:ascii="Garamond" w:hAnsi="Garamond"/>
          <w:color w:val="000000" w:themeColor="text1"/>
        </w:rPr>
      </w:pPr>
      <w:r w:rsidRPr="007E575D">
        <w:rPr>
          <w:rFonts w:ascii="Garamond" w:hAnsi="Garamond"/>
          <w:color w:val="000000" w:themeColor="text1"/>
        </w:rPr>
        <w:t xml:space="preserve">  /STATISTICS DESCRIPTIVES</w:t>
      </w:r>
    </w:p>
    <w:p w14:paraId="7E1F48BC" w14:textId="77777777" w:rsidR="001C636F" w:rsidRPr="007E575D" w:rsidRDefault="001C636F" w:rsidP="001C636F">
      <w:pPr>
        <w:rPr>
          <w:rFonts w:ascii="Garamond" w:hAnsi="Garamond"/>
          <w:color w:val="000000" w:themeColor="text1"/>
        </w:rPr>
      </w:pPr>
      <w:r w:rsidRPr="007E575D">
        <w:rPr>
          <w:rFonts w:ascii="Garamond" w:hAnsi="Garamond"/>
          <w:color w:val="000000" w:themeColor="text1"/>
        </w:rPr>
        <w:t xml:space="preserve">  /MISSING ANALYSIS</w:t>
      </w:r>
    </w:p>
    <w:p w14:paraId="1136509B" w14:textId="77777777" w:rsidR="001C636F" w:rsidRPr="007E575D" w:rsidRDefault="001C636F" w:rsidP="001C636F">
      <w:pPr>
        <w:rPr>
          <w:rFonts w:ascii="Garamond" w:hAnsi="Garamond"/>
          <w:color w:val="000000" w:themeColor="text1"/>
        </w:rPr>
      </w:pPr>
      <w:r w:rsidRPr="007E575D">
        <w:rPr>
          <w:rFonts w:ascii="Garamond" w:hAnsi="Garamond"/>
          <w:color w:val="000000" w:themeColor="text1"/>
        </w:rPr>
        <w:t xml:space="preserve">  /POSTHOC=TUKEY ALPHA(0.05).</w:t>
      </w:r>
    </w:p>
    <w:p w14:paraId="6BBF0AF8" w14:textId="77777777" w:rsidR="001C636F" w:rsidRPr="007E575D" w:rsidRDefault="001C636F" w:rsidP="001C636F">
      <w:pPr>
        <w:rPr>
          <w:rFonts w:ascii="Garamond" w:hAnsi="Garamond"/>
          <w:color w:val="000000" w:themeColor="text1"/>
        </w:rPr>
      </w:pPr>
    </w:p>
    <w:p w14:paraId="1B14C2EF" w14:textId="77777777" w:rsidR="001C636F" w:rsidRPr="007E575D" w:rsidRDefault="001C636F" w:rsidP="001C636F">
      <w:pPr>
        <w:rPr>
          <w:rFonts w:ascii="Garamond" w:hAnsi="Garamond"/>
          <w:color w:val="000000" w:themeColor="text1"/>
        </w:rPr>
      </w:pPr>
      <w:r w:rsidRPr="007E575D">
        <w:rPr>
          <w:rFonts w:ascii="Garamond" w:hAnsi="Garamond"/>
          <w:color w:val="000000" w:themeColor="text1"/>
        </w:rPr>
        <w:t xml:space="preserve">ONEWAY </w:t>
      </w:r>
      <w:r w:rsidRPr="006A0482">
        <w:rPr>
          <w:rFonts w:ascii="Garamond" w:hAnsi="Garamond"/>
          <w:color w:val="000000" w:themeColor="text1"/>
        </w:rPr>
        <w:t>MD REI LS PAI PSI EOI STDEV</w:t>
      </w:r>
      <w:r>
        <w:rPr>
          <w:rFonts w:ascii="Garamond" w:hAnsi="Garamond"/>
          <w:color w:val="000000" w:themeColor="text1"/>
        </w:rPr>
        <w:t xml:space="preserve"> GUTTN LZ</w:t>
      </w:r>
      <w:r w:rsidRPr="007E575D">
        <w:rPr>
          <w:rFonts w:ascii="Garamond" w:hAnsi="Garamond"/>
          <w:color w:val="000000" w:themeColor="text1"/>
        </w:rPr>
        <w:t xml:space="preserve"> BY GENDER</w:t>
      </w:r>
    </w:p>
    <w:p w14:paraId="0687019A" w14:textId="77777777" w:rsidR="001C636F" w:rsidRPr="007E575D" w:rsidRDefault="001C636F" w:rsidP="001C636F">
      <w:pPr>
        <w:rPr>
          <w:rFonts w:ascii="Garamond" w:hAnsi="Garamond"/>
          <w:color w:val="000000" w:themeColor="text1"/>
        </w:rPr>
      </w:pPr>
      <w:r w:rsidRPr="007E575D">
        <w:rPr>
          <w:rFonts w:ascii="Garamond" w:hAnsi="Garamond"/>
          <w:color w:val="000000" w:themeColor="text1"/>
        </w:rPr>
        <w:t xml:space="preserve">  /STATISTICS DESCRIPTIVES</w:t>
      </w:r>
    </w:p>
    <w:p w14:paraId="04551BF5" w14:textId="77777777" w:rsidR="001C636F" w:rsidRPr="007E575D" w:rsidRDefault="001C636F" w:rsidP="001C636F">
      <w:pPr>
        <w:rPr>
          <w:rFonts w:ascii="Garamond" w:hAnsi="Garamond"/>
          <w:color w:val="000000" w:themeColor="text1"/>
        </w:rPr>
      </w:pPr>
      <w:r w:rsidRPr="007E575D">
        <w:rPr>
          <w:rFonts w:ascii="Garamond" w:hAnsi="Garamond"/>
          <w:color w:val="000000" w:themeColor="text1"/>
        </w:rPr>
        <w:t xml:space="preserve">  /MISSING ANALYSIS</w:t>
      </w:r>
    </w:p>
    <w:p w14:paraId="501E4385" w14:textId="77777777" w:rsidR="001C636F" w:rsidRPr="007E575D" w:rsidRDefault="001C636F" w:rsidP="001C636F">
      <w:pPr>
        <w:rPr>
          <w:rFonts w:ascii="Garamond" w:hAnsi="Garamond"/>
          <w:color w:val="000000" w:themeColor="text1"/>
        </w:rPr>
      </w:pPr>
      <w:r w:rsidRPr="007E575D">
        <w:rPr>
          <w:rFonts w:ascii="Garamond" w:hAnsi="Garamond"/>
          <w:color w:val="000000" w:themeColor="text1"/>
        </w:rPr>
        <w:t xml:space="preserve">  /POSTHOC=TUKEY ALPHA(0.05).</w:t>
      </w:r>
    </w:p>
    <w:p w14:paraId="34112407" w14:textId="77777777" w:rsidR="001C636F" w:rsidRPr="007E575D" w:rsidRDefault="001C636F" w:rsidP="001C636F">
      <w:pPr>
        <w:rPr>
          <w:rFonts w:ascii="Garamond" w:hAnsi="Garamond"/>
          <w:color w:val="000000" w:themeColor="text1"/>
        </w:rPr>
      </w:pPr>
    </w:p>
    <w:p w14:paraId="109FEACD" w14:textId="77777777" w:rsidR="001C636F" w:rsidRPr="007E575D" w:rsidRDefault="001C636F" w:rsidP="001C636F">
      <w:pPr>
        <w:rPr>
          <w:rFonts w:ascii="Garamond" w:hAnsi="Garamond"/>
          <w:color w:val="000000" w:themeColor="text1"/>
        </w:rPr>
      </w:pPr>
      <w:r w:rsidRPr="007E575D">
        <w:rPr>
          <w:rFonts w:ascii="Garamond" w:hAnsi="Garamond"/>
          <w:color w:val="000000" w:themeColor="text1"/>
        </w:rPr>
        <w:t xml:space="preserve">ONEWAY </w:t>
      </w:r>
      <w:r w:rsidRPr="006A0482">
        <w:rPr>
          <w:rFonts w:ascii="Garamond" w:hAnsi="Garamond"/>
          <w:color w:val="000000" w:themeColor="text1"/>
        </w:rPr>
        <w:t>MD REI LS PAI PSI EOI STDEV</w:t>
      </w:r>
      <w:r>
        <w:rPr>
          <w:rFonts w:ascii="Garamond" w:hAnsi="Garamond"/>
          <w:color w:val="000000" w:themeColor="text1"/>
        </w:rPr>
        <w:t xml:space="preserve"> GUTTN LZ</w:t>
      </w:r>
      <w:r w:rsidRPr="007E575D">
        <w:rPr>
          <w:rFonts w:ascii="Garamond" w:hAnsi="Garamond"/>
          <w:color w:val="000000" w:themeColor="text1"/>
        </w:rPr>
        <w:t xml:space="preserve"> BY IMMIG</w:t>
      </w:r>
    </w:p>
    <w:p w14:paraId="61FF6E2C" w14:textId="77777777" w:rsidR="001C636F" w:rsidRPr="007E575D" w:rsidRDefault="001C636F" w:rsidP="001C636F">
      <w:pPr>
        <w:rPr>
          <w:rFonts w:ascii="Garamond" w:hAnsi="Garamond"/>
          <w:color w:val="000000" w:themeColor="text1"/>
        </w:rPr>
      </w:pPr>
      <w:r w:rsidRPr="007E575D">
        <w:rPr>
          <w:rFonts w:ascii="Garamond" w:hAnsi="Garamond"/>
          <w:color w:val="000000" w:themeColor="text1"/>
        </w:rPr>
        <w:t xml:space="preserve">  /STATISTICS DESCRIPTIVES</w:t>
      </w:r>
    </w:p>
    <w:p w14:paraId="1F327490" w14:textId="77777777" w:rsidR="001C636F" w:rsidRPr="007E575D" w:rsidRDefault="001C636F" w:rsidP="001C636F">
      <w:pPr>
        <w:rPr>
          <w:rFonts w:ascii="Garamond" w:hAnsi="Garamond"/>
          <w:color w:val="000000" w:themeColor="text1"/>
        </w:rPr>
      </w:pPr>
      <w:r w:rsidRPr="007E575D">
        <w:rPr>
          <w:rFonts w:ascii="Garamond" w:hAnsi="Garamond"/>
          <w:color w:val="000000" w:themeColor="text1"/>
        </w:rPr>
        <w:t xml:space="preserve">  /MISSING ANALYSIS</w:t>
      </w:r>
    </w:p>
    <w:p w14:paraId="6DAE8556" w14:textId="77777777" w:rsidR="001C636F" w:rsidRDefault="001C636F" w:rsidP="001C636F">
      <w:pPr>
        <w:rPr>
          <w:rFonts w:ascii="Garamond" w:hAnsi="Garamond"/>
          <w:color w:val="000000" w:themeColor="text1"/>
        </w:rPr>
      </w:pPr>
      <w:r w:rsidRPr="007E575D">
        <w:rPr>
          <w:rFonts w:ascii="Garamond" w:hAnsi="Garamond"/>
          <w:color w:val="000000" w:themeColor="text1"/>
        </w:rPr>
        <w:t xml:space="preserve">  /POSTHOC=TUKEY ALPHA(0.05).</w:t>
      </w:r>
    </w:p>
    <w:p w14:paraId="5B3E29F4" w14:textId="77777777" w:rsidR="001C636F" w:rsidRDefault="001C636F" w:rsidP="001C636F">
      <w:pPr>
        <w:rPr>
          <w:rFonts w:ascii="Garamond" w:hAnsi="Garamond"/>
          <w:color w:val="000000" w:themeColor="text1"/>
        </w:rPr>
      </w:pPr>
    </w:p>
    <w:p w14:paraId="7ADC5D43" w14:textId="77777777" w:rsidR="001C636F" w:rsidRPr="00AE4547" w:rsidRDefault="001C636F" w:rsidP="001C636F">
      <w:pPr>
        <w:rPr>
          <w:rFonts w:ascii="Garamond" w:hAnsi="Garamond"/>
          <w:color w:val="BFBFBF" w:themeColor="background1" w:themeShade="BF"/>
        </w:rPr>
      </w:pPr>
      <w:r>
        <w:rPr>
          <w:rFonts w:ascii="Garamond" w:hAnsi="Garamond"/>
          <w:color w:val="BFBFBF" w:themeColor="background1" w:themeShade="BF"/>
        </w:rPr>
        <w:t>**examines intercorrelations between metrics and relationship to age</w:t>
      </w:r>
    </w:p>
    <w:p w14:paraId="72F2DB8F" w14:textId="77777777" w:rsidR="001C636F" w:rsidRDefault="001C636F" w:rsidP="001C636F">
      <w:pPr>
        <w:rPr>
          <w:rFonts w:ascii="Garamond" w:hAnsi="Garamond"/>
          <w:color w:val="000000" w:themeColor="text1"/>
        </w:rPr>
      </w:pPr>
    </w:p>
    <w:p w14:paraId="69DDDF7A" w14:textId="77777777" w:rsidR="001C636F" w:rsidRPr="00470554" w:rsidRDefault="001C636F" w:rsidP="001C636F">
      <w:pPr>
        <w:rPr>
          <w:rFonts w:ascii="Garamond" w:hAnsi="Garamond"/>
          <w:color w:val="000000" w:themeColor="text1"/>
        </w:rPr>
      </w:pPr>
      <w:r>
        <w:rPr>
          <w:rFonts w:ascii="Garamond" w:hAnsi="Garamond"/>
          <w:color w:val="000000" w:themeColor="text1"/>
        </w:rPr>
        <w:t xml:space="preserve"> </w:t>
      </w:r>
      <w:r w:rsidRPr="00470554">
        <w:rPr>
          <w:rFonts w:ascii="Garamond" w:hAnsi="Garamond"/>
          <w:color w:val="000000" w:themeColor="text1"/>
        </w:rPr>
        <w:t>CORRELATIONS</w:t>
      </w:r>
    </w:p>
    <w:p w14:paraId="7FD34620" w14:textId="77777777" w:rsidR="001C636F" w:rsidRDefault="001C636F" w:rsidP="001C636F">
      <w:pPr>
        <w:rPr>
          <w:rFonts w:ascii="Garamond" w:hAnsi="Garamond"/>
          <w:color w:val="000000" w:themeColor="text1"/>
        </w:rPr>
      </w:pPr>
      <w:r w:rsidRPr="00470554">
        <w:rPr>
          <w:rFonts w:ascii="Garamond" w:hAnsi="Garamond"/>
          <w:color w:val="000000" w:themeColor="text1"/>
        </w:rPr>
        <w:t xml:space="preserve">  /VARIABLES=AGE </w:t>
      </w:r>
      <w:r w:rsidRPr="006A0482">
        <w:rPr>
          <w:rFonts w:ascii="Garamond" w:hAnsi="Garamond"/>
          <w:color w:val="000000" w:themeColor="text1"/>
        </w:rPr>
        <w:t>MD REI LS PAI PSI EOI STDEV</w:t>
      </w:r>
      <w:r>
        <w:rPr>
          <w:rFonts w:ascii="Garamond" w:hAnsi="Garamond"/>
          <w:color w:val="000000" w:themeColor="text1"/>
        </w:rPr>
        <w:t xml:space="preserve"> GUTTN LZ </w:t>
      </w:r>
    </w:p>
    <w:p w14:paraId="67362EA9" w14:textId="77777777" w:rsidR="001C636F" w:rsidRPr="00470554" w:rsidRDefault="001C636F" w:rsidP="001C636F">
      <w:pPr>
        <w:rPr>
          <w:rFonts w:ascii="Garamond" w:hAnsi="Garamond"/>
          <w:color w:val="000000" w:themeColor="text1"/>
        </w:rPr>
      </w:pPr>
      <w:r w:rsidRPr="00470554">
        <w:rPr>
          <w:rFonts w:ascii="Garamond" w:hAnsi="Garamond"/>
          <w:color w:val="000000" w:themeColor="text1"/>
        </w:rPr>
        <w:t>/PRINT=TWOTAIL NOSIG</w:t>
      </w:r>
    </w:p>
    <w:p w14:paraId="24A8FF1C" w14:textId="77777777" w:rsidR="001C636F" w:rsidRDefault="001C636F" w:rsidP="001C636F">
      <w:pPr>
        <w:rPr>
          <w:rFonts w:ascii="Garamond" w:hAnsi="Garamond"/>
          <w:color w:val="000000" w:themeColor="text1"/>
        </w:rPr>
      </w:pPr>
      <w:r w:rsidRPr="00470554">
        <w:rPr>
          <w:rFonts w:ascii="Garamond" w:hAnsi="Garamond"/>
          <w:color w:val="000000" w:themeColor="text1"/>
        </w:rPr>
        <w:t xml:space="preserve">  /MISSING=PAIRWISE.</w:t>
      </w:r>
    </w:p>
    <w:p w14:paraId="024F965D" w14:textId="77777777" w:rsidR="001C636F" w:rsidRDefault="001C636F" w:rsidP="001C636F">
      <w:pPr>
        <w:pStyle w:val="ListParagraph"/>
        <w:ind w:left="0"/>
        <w:rPr>
          <w:rFonts w:ascii="Garamond" w:hAnsi="Garamond"/>
        </w:rPr>
      </w:pPr>
    </w:p>
    <w:p w14:paraId="4248224F" w14:textId="77777777" w:rsidR="001C636F" w:rsidRDefault="001C636F" w:rsidP="001C636F">
      <w:pPr>
        <w:pStyle w:val="ListParagraph"/>
        <w:ind w:left="0"/>
        <w:rPr>
          <w:rFonts w:ascii="Garamond" w:hAnsi="Garamond"/>
          <w:color w:val="BFBFBF" w:themeColor="background1" w:themeShade="BF"/>
        </w:rPr>
      </w:pPr>
      <w:r w:rsidRPr="000B0738">
        <w:rPr>
          <w:rFonts w:ascii="Garamond" w:hAnsi="Garamond"/>
          <w:color w:val="BFBFBF" w:themeColor="background1" w:themeShade="BF"/>
        </w:rPr>
        <w:t>**logistic regression</w:t>
      </w:r>
      <w:r>
        <w:rPr>
          <w:rFonts w:ascii="Garamond" w:hAnsi="Garamond"/>
          <w:color w:val="BFBFBF" w:themeColor="background1" w:themeShade="BF"/>
        </w:rPr>
        <w:t xml:space="preserve"> with standardized variables</w:t>
      </w:r>
    </w:p>
    <w:p w14:paraId="64591734" w14:textId="77777777" w:rsidR="001C636F" w:rsidRPr="000B0738" w:rsidRDefault="001C636F" w:rsidP="001C636F">
      <w:pPr>
        <w:pStyle w:val="ListParagraph"/>
        <w:ind w:left="0"/>
        <w:rPr>
          <w:rFonts w:ascii="Garamond" w:hAnsi="Garamond"/>
          <w:color w:val="000000" w:themeColor="text1"/>
        </w:rPr>
      </w:pPr>
    </w:p>
    <w:p w14:paraId="48DC02F4" w14:textId="77777777" w:rsidR="001C636F" w:rsidRPr="00F366C7" w:rsidRDefault="001C636F" w:rsidP="001C636F">
      <w:pPr>
        <w:rPr>
          <w:rFonts w:ascii="Garamond" w:hAnsi="Garamond"/>
          <w:color w:val="000000" w:themeColor="text1"/>
        </w:rPr>
      </w:pPr>
      <w:r w:rsidRPr="00F366C7">
        <w:rPr>
          <w:rFonts w:ascii="Garamond" w:hAnsi="Garamond"/>
          <w:color w:val="000000" w:themeColor="text1"/>
        </w:rPr>
        <w:t>DESCRIPTIVES VARIABLES=</w:t>
      </w:r>
      <w:r w:rsidRPr="001C636F">
        <w:rPr>
          <w:rFonts w:ascii="Garamond" w:hAnsi="Garamond"/>
          <w:color w:val="000000" w:themeColor="text1"/>
        </w:rPr>
        <w:t xml:space="preserve"> </w:t>
      </w:r>
      <w:r w:rsidRPr="006A0482">
        <w:rPr>
          <w:rFonts w:ascii="Garamond" w:hAnsi="Garamond"/>
          <w:color w:val="000000" w:themeColor="text1"/>
        </w:rPr>
        <w:t>MD REI LS PAI PSI EOI STDEV</w:t>
      </w:r>
      <w:r>
        <w:rPr>
          <w:rFonts w:ascii="Garamond" w:hAnsi="Garamond"/>
          <w:color w:val="000000" w:themeColor="text1"/>
        </w:rPr>
        <w:t xml:space="preserve"> GUTTN LZ</w:t>
      </w:r>
    </w:p>
    <w:p w14:paraId="3B6A150C" w14:textId="77777777" w:rsidR="001C636F" w:rsidRPr="00F366C7" w:rsidRDefault="001C636F" w:rsidP="001C636F">
      <w:pPr>
        <w:rPr>
          <w:rFonts w:ascii="Garamond" w:hAnsi="Garamond"/>
          <w:color w:val="000000" w:themeColor="text1"/>
        </w:rPr>
      </w:pPr>
      <w:r w:rsidRPr="00F366C7">
        <w:rPr>
          <w:rFonts w:ascii="Garamond" w:hAnsi="Garamond"/>
          <w:color w:val="000000" w:themeColor="text1"/>
        </w:rPr>
        <w:t xml:space="preserve">  /SAVE</w:t>
      </w:r>
    </w:p>
    <w:p w14:paraId="6FB62EFE" w14:textId="77777777" w:rsidR="001C636F" w:rsidRDefault="001C636F" w:rsidP="001C636F">
      <w:pPr>
        <w:rPr>
          <w:rFonts w:ascii="Garamond" w:hAnsi="Garamond"/>
          <w:color w:val="000000" w:themeColor="text1"/>
        </w:rPr>
      </w:pPr>
      <w:r w:rsidRPr="00F366C7">
        <w:rPr>
          <w:rFonts w:ascii="Garamond" w:hAnsi="Garamond"/>
          <w:color w:val="000000" w:themeColor="text1"/>
        </w:rPr>
        <w:t xml:space="preserve">  /STATISTICS=MEAN STDDEV MIN MAX.</w:t>
      </w:r>
    </w:p>
    <w:p w14:paraId="3B35CAF9" w14:textId="77777777" w:rsidR="00FD7214" w:rsidRDefault="00FD7214" w:rsidP="00FD7214">
      <w:pPr>
        <w:rPr>
          <w:rFonts w:ascii="Garamond" w:hAnsi="Garamond"/>
        </w:rPr>
      </w:pPr>
    </w:p>
    <w:p w14:paraId="19B8804F" w14:textId="77777777" w:rsidR="00240BBF" w:rsidRPr="0099329F" w:rsidRDefault="00240BBF" w:rsidP="00240BBF">
      <w:pPr>
        <w:rPr>
          <w:rFonts w:ascii="Garamond" w:hAnsi="Garamond"/>
          <w:b/>
          <w:color w:val="000000" w:themeColor="text1"/>
        </w:rPr>
      </w:pPr>
      <w:r w:rsidRPr="0099329F">
        <w:rPr>
          <w:rFonts w:ascii="Garamond" w:hAnsi="Garamond"/>
          <w:b/>
          <w:color w:val="000000" w:themeColor="text1"/>
        </w:rPr>
        <w:t>LOGISTIC REGRESSIONS</w:t>
      </w:r>
    </w:p>
    <w:p w14:paraId="561F25F9" w14:textId="77777777" w:rsidR="00240BBF" w:rsidRPr="00F366C7" w:rsidRDefault="00240BBF" w:rsidP="00240BBF">
      <w:pPr>
        <w:rPr>
          <w:rFonts w:ascii="Garamond" w:hAnsi="Garamond"/>
          <w:color w:val="000000" w:themeColor="text1"/>
        </w:rPr>
      </w:pPr>
    </w:p>
    <w:p w14:paraId="0400A20B" w14:textId="77777777" w:rsidR="00F17C21" w:rsidRPr="00F17C21" w:rsidRDefault="00F17C21" w:rsidP="00F17C21">
      <w:pPr>
        <w:rPr>
          <w:rFonts w:ascii="Garamond" w:hAnsi="Garamond"/>
          <w:color w:val="000000" w:themeColor="text1"/>
        </w:rPr>
      </w:pPr>
      <w:r w:rsidRPr="00F17C21">
        <w:rPr>
          <w:rFonts w:ascii="Garamond" w:hAnsi="Garamond"/>
          <w:color w:val="000000" w:themeColor="text1"/>
          <w:highlight w:val="yellow"/>
        </w:rPr>
        <w:t>[</w:t>
      </w:r>
      <w:r>
        <w:rPr>
          <w:rFonts w:ascii="Garamond" w:hAnsi="Garamond"/>
          <w:color w:val="000000" w:themeColor="text1"/>
          <w:highlight w:val="yellow"/>
        </w:rPr>
        <w:t xml:space="preserve">use dataset 5: compute z scores in SPSS and logistic regression in </w:t>
      </w:r>
      <w:r w:rsidRPr="00F17C21">
        <w:rPr>
          <w:rFonts w:ascii="Garamond" w:hAnsi="Garamond"/>
          <w:color w:val="000000" w:themeColor="text1"/>
          <w:highlight w:val="yellow"/>
        </w:rPr>
        <w:t>R studio]</w:t>
      </w:r>
    </w:p>
    <w:p w14:paraId="275538A5" w14:textId="77777777" w:rsidR="00F17C21" w:rsidRDefault="00F17C21" w:rsidP="00240BBF">
      <w:pPr>
        <w:rPr>
          <w:rFonts w:ascii="Garamond" w:hAnsi="Garamond"/>
          <w:color w:val="000000" w:themeColor="text1"/>
        </w:rPr>
      </w:pPr>
    </w:p>
    <w:p w14:paraId="0B6AD1B5" w14:textId="77777777" w:rsidR="00240BBF" w:rsidRPr="00F366C7" w:rsidRDefault="00240BBF" w:rsidP="00240BBF">
      <w:pPr>
        <w:rPr>
          <w:rFonts w:ascii="Garamond" w:hAnsi="Garamond"/>
          <w:color w:val="000000" w:themeColor="text1"/>
        </w:rPr>
      </w:pPr>
      <w:r w:rsidRPr="00F366C7">
        <w:rPr>
          <w:rFonts w:ascii="Garamond" w:hAnsi="Garamond"/>
          <w:color w:val="000000" w:themeColor="text1"/>
        </w:rPr>
        <w:t>LOGISTIC REGRESSION VARIABLES BS</w:t>
      </w:r>
    </w:p>
    <w:p w14:paraId="1BFBD656" w14:textId="77777777" w:rsidR="00240BBF" w:rsidRPr="00F366C7" w:rsidRDefault="00240BBF" w:rsidP="00240BBF">
      <w:pPr>
        <w:rPr>
          <w:rFonts w:ascii="Garamond" w:hAnsi="Garamond"/>
          <w:color w:val="000000" w:themeColor="text1"/>
        </w:rPr>
      </w:pPr>
      <w:r w:rsidRPr="00F366C7">
        <w:rPr>
          <w:rFonts w:ascii="Garamond" w:hAnsi="Garamond"/>
          <w:color w:val="000000" w:themeColor="text1"/>
        </w:rPr>
        <w:t xml:space="preserve">  /METHOD=ENTER ZMD ZPSI ZPAI ZEOI ZLS ZREI ZSTDEV</w:t>
      </w:r>
      <w:r>
        <w:rPr>
          <w:rFonts w:ascii="Garamond" w:hAnsi="Garamond"/>
          <w:color w:val="000000" w:themeColor="text1"/>
        </w:rPr>
        <w:t xml:space="preserve"> ZGUTTN ZLZ</w:t>
      </w:r>
    </w:p>
    <w:p w14:paraId="275A62F5" w14:textId="77777777" w:rsidR="00240BBF" w:rsidRPr="00F366C7" w:rsidRDefault="00240BBF" w:rsidP="00240BBF">
      <w:pPr>
        <w:rPr>
          <w:rFonts w:ascii="Garamond" w:hAnsi="Garamond"/>
          <w:color w:val="000000" w:themeColor="text1"/>
        </w:rPr>
      </w:pPr>
      <w:r w:rsidRPr="00F366C7">
        <w:rPr>
          <w:rFonts w:ascii="Garamond" w:hAnsi="Garamond"/>
          <w:color w:val="000000" w:themeColor="text1"/>
        </w:rPr>
        <w:t xml:space="preserve">  /PRINT=CI(95)</w:t>
      </w:r>
    </w:p>
    <w:p w14:paraId="51930FF1" w14:textId="77777777" w:rsidR="00240BBF" w:rsidRDefault="00240BBF" w:rsidP="00240BBF">
      <w:pPr>
        <w:rPr>
          <w:rFonts w:ascii="Garamond" w:hAnsi="Garamond"/>
          <w:color w:val="000000" w:themeColor="text1"/>
        </w:rPr>
      </w:pPr>
      <w:r w:rsidRPr="00F366C7">
        <w:rPr>
          <w:rFonts w:ascii="Garamond" w:hAnsi="Garamond"/>
          <w:color w:val="000000" w:themeColor="text1"/>
        </w:rPr>
        <w:t xml:space="preserve">  /CRITERIA=PIN(0.05) POUT(0.10) ITERATE(20) CUT(0.5).</w:t>
      </w:r>
    </w:p>
    <w:p w14:paraId="11D78092" w14:textId="77777777" w:rsidR="00240BBF" w:rsidRDefault="00240BBF" w:rsidP="00240BBF">
      <w:pPr>
        <w:rPr>
          <w:rFonts w:ascii="Garamond" w:hAnsi="Garamond"/>
          <w:color w:val="000000" w:themeColor="text1"/>
        </w:rPr>
      </w:pPr>
    </w:p>
    <w:p w14:paraId="136C29B9" w14:textId="77777777" w:rsidR="00240BBF" w:rsidRPr="00F17C21" w:rsidRDefault="00240BBF" w:rsidP="00240BBF">
      <w:pPr>
        <w:rPr>
          <w:rFonts w:ascii="Garamond" w:hAnsi="Garamond"/>
          <w:color w:val="000000" w:themeColor="text1"/>
        </w:rPr>
      </w:pPr>
      <w:r w:rsidRPr="00935D63">
        <w:rPr>
          <w:rFonts w:ascii="Garamond" w:hAnsi="Garamond"/>
          <w:color w:val="BFBFBF" w:themeColor="background1" w:themeShade="BF"/>
        </w:rPr>
        <w:t>**multinomial regression: load (nnet and foreign packages in r)</w:t>
      </w:r>
    </w:p>
    <w:p w14:paraId="37895907" w14:textId="77777777" w:rsidR="00240BBF" w:rsidRPr="00296603" w:rsidRDefault="00240BBF" w:rsidP="00240BBF">
      <w:pPr>
        <w:rPr>
          <w:rFonts w:ascii="Garamond" w:hAnsi="Garamond"/>
          <w:color w:val="BFBFBF" w:themeColor="background1" w:themeShade="BF"/>
        </w:rPr>
      </w:pPr>
      <w:r w:rsidRPr="00296603">
        <w:rPr>
          <w:rFonts w:ascii="Garamond" w:hAnsi="Garamond"/>
          <w:color w:val="BFBFBF" w:themeColor="background1" w:themeShade="BF"/>
        </w:rPr>
        <w:t>**step 0 (each index with no other variables in the equation)</w:t>
      </w:r>
    </w:p>
    <w:p w14:paraId="2B292B93" w14:textId="77777777" w:rsidR="00240BBF" w:rsidRDefault="00240BBF" w:rsidP="00240BBF">
      <w:pPr>
        <w:rPr>
          <w:rFonts w:ascii="Garamond" w:hAnsi="Garamond"/>
          <w:b/>
          <w:color w:val="000000" w:themeColor="text1"/>
        </w:rPr>
      </w:pPr>
    </w:p>
    <w:p w14:paraId="65796B8F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lastRenderedPageBreak/>
        <w:t>REI_MULTINOM$BSCAT &lt;- relevel(MULTINOM$BSCAT, ref = "careful")</w:t>
      </w:r>
    </w:p>
    <w:p w14:paraId="7E203FE3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 xml:space="preserve">test &lt;- multinom(BSCAT ~ ZMD , data = </w:t>
      </w:r>
      <w:r w:rsidR="00025347" w:rsidRPr="00342CFC">
        <w:rPr>
          <w:rFonts w:ascii="Garamond" w:hAnsi="Garamond"/>
          <w:color w:val="000000" w:themeColor="text1"/>
        </w:rPr>
        <w:t>RE</w:t>
      </w:r>
      <w:r w:rsidR="00025347">
        <w:rPr>
          <w:rFonts w:ascii="Garamond" w:hAnsi="Garamond"/>
          <w:color w:val="000000" w:themeColor="text1"/>
        </w:rPr>
        <w:t>_DATA5_OSF</w:t>
      </w:r>
      <w:r w:rsidRPr="00296603">
        <w:rPr>
          <w:rFonts w:ascii="Garamond" w:hAnsi="Garamond"/>
          <w:color w:val="000000" w:themeColor="text1"/>
        </w:rPr>
        <w:t>)</w:t>
      </w:r>
    </w:p>
    <w:p w14:paraId="363FD9BB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summary(test)</w:t>
      </w:r>
    </w:p>
    <w:p w14:paraId="4A90B4EC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 &lt;- summary(test)$coefficients/summary(test)$standard.errors</w:t>
      </w:r>
    </w:p>
    <w:p w14:paraId="2C79A158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</w:t>
      </w:r>
    </w:p>
    <w:p w14:paraId="512F7E1E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exp(coef(test))</w:t>
      </w:r>
    </w:p>
    <w:p w14:paraId="260613E0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</w:p>
    <w:p w14:paraId="52353D15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REI_MULTINOM$BSCAT &lt;- relevel(MULTINOM$BSCAT, ref = "careful")</w:t>
      </w:r>
    </w:p>
    <w:p w14:paraId="5F753E1F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 xml:space="preserve">test &lt;- multinom(BSCAT ~ ZPSI , data = </w:t>
      </w:r>
      <w:r w:rsidR="00025347" w:rsidRPr="00342CFC">
        <w:rPr>
          <w:rFonts w:ascii="Garamond" w:hAnsi="Garamond"/>
          <w:color w:val="000000" w:themeColor="text1"/>
        </w:rPr>
        <w:t>RE</w:t>
      </w:r>
      <w:r w:rsidR="00025347">
        <w:rPr>
          <w:rFonts w:ascii="Garamond" w:hAnsi="Garamond"/>
          <w:color w:val="000000" w:themeColor="text1"/>
        </w:rPr>
        <w:t>_DATA5_OSF</w:t>
      </w:r>
      <w:r w:rsidRPr="00296603">
        <w:rPr>
          <w:rFonts w:ascii="Garamond" w:hAnsi="Garamond"/>
          <w:color w:val="000000" w:themeColor="text1"/>
        </w:rPr>
        <w:t>)</w:t>
      </w:r>
    </w:p>
    <w:p w14:paraId="2FDD0FE4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summary(test)</w:t>
      </w:r>
    </w:p>
    <w:p w14:paraId="4EB7757E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 &lt;- summary(test)$coefficients/summary(test)$standard.errors</w:t>
      </w:r>
    </w:p>
    <w:p w14:paraId="6F23508A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</w:t>
      </w:r>
    </w:p>
    <w:p w14:paraId="38D5C24F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exp(coef(test))</w:t>
      </w:r>
    </w:p>
    <w:p w14:paraId="7B8C140E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</w:p>
    <w:p w14:paraId="47EA689A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REI_MULTINOM$BSCAT &lt;- relevel(MULTINOM$BSCAT, ref = "careful")</w:t>
      </w:r>
    </w:p>
    <w:p w14:paraId="06BBBE2E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 xml:space="preserve">test &lt;- multinom(BSCAT ~ ZPAI , data = </w:t>
      </w:r>
      <w:r w:rsidR="00025347" w:rsidRPr="00342CFC">
        <w:rPr>
          <w:rFonts w:ascii="Garamond" w:hAnsi="Garamond"/>
          <w:color w:val="000000" w:themeColor="text1"/>
        </w:rPr>
        <w:t>RE</w:t>
      </w:r>
      <w:r w:rsidR="00025347">
        <w:rPr>
          <w:rFonts w:ascii="Garamond" w:hAnsi="Garamond"/>
          <w:color w:val="000000" w:themeColor="text1"/>
        </w:rPr>
        <w:t>_DATA5_OSF</w:t>
      </w:r>
      <w:r w:rsidRPr="00296603">
        <w:rPr>
          <w:rFonts w:ascii="Garamond" w:hAnsi="Garamond"/>
          <w:color w:val="000000" w:themeColor="text1"/>
        </w:rPr>
        <w:t>)</w:t>
      </w:r>
    </w:p>
    <w:p w14:paraId="6B7BA334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summary(test)</w:t>
      </w:r>
    </w:p>
    <w:p w14:paraId="01310073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 &lt;- summary(test)$coefficients/summary(test)$standard.errors</w:t>
      </w:r>
    </w:p>
    <w:p w14:paraId="4FEAE74F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</w:t>
      </w:r>
    </w:p>
    <w:p w14:paraId="01B8B000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exp(coef(test))</w:t>
      </w:r>
    </w:p>
    <w:p w14:paraId="254496F7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</w:p>
    <w:p w14:paraId="53604697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REI_MULTINOM$BSCAT &lt;- relevel(MULTINOM$BSCAT, ref = "careful")</w:t>
      </w:r>
    </w:p>
    <w:p w14:paraId="2F80FCED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 xml:space="preserve">test &lt;- multinom(BSCAT ~ ZEOI , data = </w:t>
      </w:r>
      <w:r w:rsidR="00025347" w:rsidRPr="00342CFC">
        <w:rPr>
          <w:rFonts w:ascii="Garamond" w:hAnsi="Garamond"/>
          <w:color w:val="000000" w:themeColor="text1"/>
        </w:rPr>
        <w:t>RE</w:t>
      </w:r>
      <w:r w:rsidR="00025347">
        <w:rPr>
          <w:rFonts w:ascii="Garamond" w:hAnsi="Garamond"/>
          <w:color w:val="000000" w:themeColor="text1"/>
        </w:rPr>
        <w:t>_DATA5_OSF</w:t>
      </w:r>
      <w:r w:rsidRPr="00296603">
        <w:rPr>
          <w:rFonts w:ascii="Garamond" w:hAnsi="Garamond"/>
          <w:color w:val="000000" w:themeColor="text1"/>
        </w:rPr>
        <w:t>)</w:t>
      </w:r>
    </w:p>
    <w:p w14:paraId="0273E36C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summary(test)</w:t>
      </w:r>
    </w:p>
    <w:p w14:paraId="32E8591D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 &lt;- summary(test)$coefficients/summary(test)$standard.errors</w:t>
      </w:r>
    </w:p>
    <w:p w14:paraId="16AF6DD4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</w:t>
      </w:r>
    </w:p>
    <w:p w14:paraId="631522A6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exp(coef(test))</w:t>
      </w:r>
    </w:p>
    <w:p w14:paraId="3CDF22D5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</w:p>
    <w:p w14:paraId="574807C4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REI_MULTINOM$BSCAT &lt;- relevel(MULTINOM$BSCAT, ref = "careful")</w:t>
      </w:r>
    </w:p>
    <w:p w14:paraId="015EC180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 xml:space="preserve">test &lt;- multinom(BSCAT ~ ZLS , data = </w:t>
      </w:r>
      <w:r w:rsidR="00025347" w:rsidRPr="00342CFC">
        <w:rPr>
          <w:rFonts w:ascii="Garamond" w:hAnsi="Garamond"/>
          <w:color w:val="000000" w:themeColor="text1"/>
        </w:rPr>
        <w:t>RE</w:t>
      </w:r>
      <w:r w:rsidR="00025347">
        <w:rPr>
          <w:rFonts w:ascii="Garamond" w:hAnsi="Garamond"/>
          <w:color w:val="000000" w:themeColor="text1"/>
        </w:rPr>
        <w:t>_DATA5_OSF</w:t>
      </w:r>
      <w:r w:rsidRPr="00296603">
        <w:rPr>
          <w:rFonts w:ascii="Garamond" w:hAnsi="Garamond"/>
          <w:color w:val="000000" w:themeColor="text1"/>
        </w:rPr>
        <w:t>)</w:t>
      </w:r>
    </w:p>
    <w:p w14:paraId="2B31F011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summary(test)</w:t>
      </w:r>
    </w:p>
    <w:p w14:paraId="35D3883B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 &lt;- summary(test)$coefficients/summary(test)$standard.errors</w:t>
      </w:r>
    </w:p>
    <w:p w14:paraId="0F1E0C6D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</w:t>
      </w:r>
    </w:p>
    <w:p w14:paraId="0ECF6A3F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exp(coef(test))</w:t>
      </w:r>
    </w:p>
    <w:p w14:paraId="462BB2A7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</w:p>
    <w:p w14:paraId="15717A40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REI_MULTINOM$BSCAT &lt;- relevel(MULTINOM$BSCAT, ref = "careful")</w:t>
      </w:r>
    </w:p>
    <w:p w14:paraId="3D6BAAF6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 xml:space="preserve">test &lt;- multinom(BSCAT ~ ZREI , data = </w:t>
      </w:r>
      <w:r w:rsidR="00025347" w:rsidRPr="00342CFC">
        <w:rPr>
          <w:rFonts w:ascii="Garamond" w:hAnsi="Garamond"/>
          <w:color w:val="000000" w:themeColor="text1"/>
        </w:rPr>
        <w:t>RE</w:t>
      </w:r>
      <w:r w:rsidR="00025347">
        <w:rPr>
          <w:rFonts w:ascii="Garamond" w:hAnsi="Garamond"/>
          <w:color w:val="000000" w:themeColor="text1"/>
        </w:rPr>
        <w:t>_DATA5_OSF</w:t>
      </w:r>
      <w:r w:rsidRPr="00296603">
        <w:rPr>
          <w:rFonts w:ascii="Garamond" w:hAnsi="Garamond"/>
          <w:color w:val="000000" w:themeColor="text1"/>
        </w:rPr>
        <w:t>)</w:t>
      </w:r>
    </w:p>
    <w:p w14:paraId="668A84AB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summary(test)</w:t>
      </w:r>
    </w:p>
    <w:p w14:paraId="6B108423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 &lt;- summary(test)$coefficients/summary(test)$standard.errors</w:t>
      </w:r>
    </w:p>
    <w:p w14:paraId="73AA21C1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</w:t>
      </w:r>
    </w:p>
    <w:p w14:paraId="60DDF0CF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exp(coef(test))</w:t>
      </w:r>
    </w:p>
    <w:p w14:paraId="3D6C0D3E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</w:p>
    <w:p w14:paraId="7544C768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REI_MULTINOM$BSCAT &lt;- relevel(MULTINOM$BSCAT, ref = "careful")</w:t>
      </w:r>
    </w:p>
    <w:p w14:paraId="6AA2D059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 xml:space="preserve">test &lt;- multinom(BSCAT ~ ZSTDEV , data = </w:t>
      </w:r>
      <w:r w:rsidR="00025347" w:rsidRPr="00342CFC">
        <w:rPr>
          <w:rFonts w:ascii="Garamond" w:hAnsi="Garamond"/>
          <w:color w:val="000000" w:themeColor="text1"/>
        </w:rPr>
        <w:t>RE</w:t>
      </w:r>
      <w:r w:rsidR="00025347">
        <w:rPr>
          <w:rFonts w:ascii="Garamond" w:hAnsi="Garamond"/>
          <w:color w:val="000000" w:themeColor="text1"/>
        </w:rPr>
        <w:t>_DATA5_OSF</w:t>
      </w:r>
      <w:r w:rsidRPr="00296603">
        <w:rPr>
          <w:rFonts w:ascii="Garamond" w:hAnsi="Garamond"/>
          <w:color w:val="000000" w:themeColor="text1"/>
        </w:rPr>
        <w:t>)</w:t>
      </w:r>
    </w:p>
    <w:p w14:paraId="031FD202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summary(test)</w:t>
      </w:r>
    </w:p>
    <w:p w14:paraId="76C84AE0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 &lt;- summary(test)$coefficients/summary(test)$standard.errors</w:t>
      </w:r>
    </w:p>
    <w:p w14:paraId="7CED5D66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</w:t>
      </w:r>
    </w:p>
    <w:p w14:paraId="392503B9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exp(coef(test))</w:t>
      </w:r>
    </w:p>
    <w:p w14:paraId="5C0C98D0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</w:p>
    <w:p w14:paraId="6A4F3DC6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REI_MULTINOM$BSCAT &lt;- relevel(MULTINOM$BSCAT, ref = "careful")</w:t>
      </w:r>
    </w:p>
    <w:p w14:paraId="7D01C971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 xml:space="preserve">test &lt;- multinom(BSCAT ~ ZGUTTN , data = </w:t>
      </w:r>
      <w:r w:rsidR="00025347" w:rsidRPr="00342CFC">
        <w:rPr>
          <w:rFonts w:ascii="Garamond" w:hAnsi="Garamond"/>
          <w:color w:val="000000" w:themeColor="text1"/>
        </w:rPr>
        <w:t>RE</w:t>
      </w:r>
      <w:r w:rsidR="00025347">
        <w:rPr>
          <w:rFonts w:ascii="Garamond" w:hAnsi="Garamond"/>
          <w:color w:val="000000" w:themeColor="text1"/>
        </w:rPr>
        <w:t>_DATA5_OSF</w:t>
      </w:r>
      <w:r w:rsidRPr="00296603">
        <w:rPr>
          <w:rFonts w:ascii="Garamond" w:hAnsi="Garamond"/>
          <w:color w:val="000000" w:themeColor="text1"/>
        </w:rPr>
        <w:t>)</w:t>
      </w:r>
    </w:p>
    <w:p w14:paraId="4899DF33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summary(test)</w:t>
      </w:r>
    </w:p>
    <w:p w14:paraId="521477C6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 &lt;- summary(test)$coefficients/summary(test)$standard.errors</w:t>
      </w:r>
    </w:p>
    <w:p w14:paraId="7643D55F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</w:t>
      </w:r>
    </w:p>
    <w:p w14:paraId="235D93AD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exp(coef(test))</w:t>
      </w:r>
    </w:p>
    <w:p w14:paraId="57F7188E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</w:p>
    <w:p w14:paraId="3D75EF14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REI_MULTINOM$BSCAT &lt;- relevel(MULTINOM$BSCAT, ref = "careful")</w:t>
      </w:r>
    </w:p>
    <w:p w14:paraId="7061B6E4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 xml:space="preserve">test &lt;- multinom(BSCAT ~ ZLZ , data = </w:t>
      </w:r>
      <w:r w:rsidR="00025347" w:rsidRPr="00342CFC">
        <w:rPr>
          <w:rFonts w:ascii="Garamond" w:hAnsi="Garamond"/>
          <w:color w:val="000000" w:themeColor="text1"/>
        </w:rPr>
        <w:t>RE</w:t>
      </w:r>
      <w:r w:rsidR="00025347">
        <w:rPr>
          <w:rFonts w:ascii="Garamond" w:hAnsi="Garamond"/>
          <w:color w:val="000000" w:themeColor="text1"/>
        </w:rPr>
        <w:t>_DATA5_OSF</w:t>
      </w:r>
      <w:r w:rsidRPr="00296603">
        <w:rPr>
          <w:rFonts w:ascii="Garamond" w:hAnsi="Garamond"/>
          <w:color w:val="000000" w:themeColor="text1"/>
        </w:rPr>
        <w:t>)</w:t>
      </w:r>
    </w:p>
    <w:p w14:paraId="6FB246DB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summary(test)</w:t>
      </w:r>
    </w:p>
    <w:p w14:paraId="25552D7B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 &lt;- summary(test)$coefficients/summary(test)$standard.errors</w:t>
      </w:r>
    </w:p>
    <w:p w14:paraId="4FBE8D24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z</w:t>
      </w:r>
    </w:p>
    <w:p w14:paraId="5C398687" w14:textId="77777777" w:rsidR="00240BBF" w:rsidRDefault="00240BBF" w:rsidP="00240BBF">
      <w:pPr>
        <w:rPr>
          <w:rFonts w:ascii="Garamond" w:hAnsi="Garamond"/>
          <w:color w:val="000000" w:themeColor="text1"/>
        </w:rPr>
      </w:pPr>
      <w:r w:rsidRPr="00296603">
        <w:rPr>
          <w:rFonts w:ascii="Garamond" w:hAnsi="Garamond"/>
          <w:color w:val="000000" w:themeColor="text1"/>
        </w:rPr>
        <w:t>exp(coef(test))</w:t>
      </w:r>
    </w:p>
    <w:p w14:paraId="25EACAD4" w14:textId="77777777" w:rsidR="00240BBF" w:rsidRDefault="00240BBF" w:rsidP="00240BBF">
      <w:pPr>
        <w:rPr>
          <w:rFonts w:ascii="Garamond" w:hAnsi="Garamond"/>
          <w:color w:val="000000" w:themeColor="text1"/>
        </w:rPr>
      </w:pPr>
    </w:p>
    <w:p w14:paraId="3B73DC11" w14:textId="77777777" w:rsidR="00240BBF" w:rsidRPr="00240BBF" w:rsidRDefault="00240BBF" w:rsidP="00240BBF">
      <w:pPr>
        <w:rPr>
          <w:rFonts w:ascii="Garamond" w:hAnsi="Garamond"/>
          <w:color w:val="BFBFBF" w:themeColor="background1" w:themeShade="BF"/>
        </w:rPr>
      </w:pPr>
      <w:r w:rsidRPr="00240BBF">
        <w:rPr>
          <w:rFonts w:ascii="Garamond" w:hAnsi="Garamond"/>
          <w:color w:val="BFBFBF" w:themeColor="background1" w:themeShade="BF"/>
        </w:rPr>
        <w:t>**step 1 (all variables together in the model)</w:t>
      </w:r>
    </w:p>
    <w:p w14:paraId="66CE42BA" w14:textId="77777777" w:rsidR="00240BBF" w:rsidRDefault="00240BBF" w:rsidP="00240BBF">
      <w:pPr>
        <w:rPr>
          <w:rFonts w:ascii="Garamond" w:hAnsi="Garamond"/>
          <w:color w:val="000000" w:themeColor="text1"/>
        </w:rPr>
      </w:pPr>
    </w:p>
    <w:p w14:paraId="11E2CF83" w14:textId="77777777" w:rsidR="00240BBF" w:rsidRPr="00342CFC" w:rsidRDefault="00240BBF" w:rsidP="00240BBF">
      <w:pPr>
        <w:rPr>
          <w:rFonts w:ascii="Garamond" w:hAnsi="Garamond"/>
          <w:color w:val="000000" w:themeColor="text1"/>
        </w:rPr>
      </w:pPr>
      <w:r w:rsidRPr="00342CFC">
        <w:rPr>
          <w:rFonts w:ascii="Garamond" w:hAnsi="Garamond"/>
          <w:color w:val="000000" w:themeColor="text1"/>
        </w:rPr>
        <w:t>REI_MULTINOM$BSCAT &lt;- relevel(MULTINOM$BSCAT, ref = "careful")</w:t>
      </w:r>
    </w:p>
    <w:p w14:paraId="453F8452" w14:textId="77777777" w:rsidR="00240BBF" w:rsidRPr="00342CFC" w:rsidRDefault="00240BBF" w:rsidP="00240BBF">
      <w:pPr>
        <w:rPr>
          <w:rFonts w:ascii="Garamond" w:hAnsi="Garamond"/>
          <w:color w:val="000000" w:themeColor="text1"/>
        </w:rPr>
      </w:pPr>
      <w:r w:rsidRPr="00342CFC">
        <w:rPr>
          <w:rFonts w:ascii="Garamond" w:hAnsi="Garamond"/>
          <w:color w:val="000000" w:themeColor="text1"/>
        </w:rPr>
        <w:t xml:space="preserve">test &lt;- multinom(BSCAT ~ </w:t>
      </w:r>
      <w:r>
        <w:rPr>
          <w:rFonts w:ascii="Garamond" w:hAnsi="Garamond"/>
          <w:color w:val="000000" w:themeColor="text1"/>
        </w:rPr>
        <w:t>Z</w:t>
      </w:r>
      <w:r w:rsidRPr="00342CFC">
        <w:rPr>
          <w:rFonts w:ascii="Garamond" w:hAnsi="Garamond"/>
          <w:color w:val="000000" w:themeColor="text1"/>
        </w:rPr>
        <w:t xml:space="preserve">MD + </w:t>
      </w:r>
      <w:r>
        <w:rPr>
          <w:rFonts w:ascii="Garamond" w:hAnsi="Garamond"/>
          <w:color w:val="000000" w:themeColor="text1"/>
        </w:rPr>
        <w:t>Z</w:t>
      </w:r>
      <w:r w:rsidRPr="00342CFC">
        <w:rPr>
          <w:rFonts w:ascii="Garamond" w:hAnsi="Garamond"/>
          <w:color w:val="000000" w:themeColor="text1"/>
        </w:rPr>
        <w:t xml:space="preserve">PSI + </w:t>
      </w:r>
      <w:r>
        <w:rPr>
          <w:rFonts w:ascii="Garamond" w:hAnsi="Garamond"/>
          <w:color w:val="000000" w:themeColor="text1"/>
        </w:rPr>
        <w:t>Z</w:t>
      </w:r>
      <w:r w:rsidRPr="00342CFC">
        <w:rPr>
          <w:rFonts w:ascii="Garamond" w:hAnsi="Garamond"/>
          <w:color w:val="000000" w:themeColor="text1"/>
        </w:rPr>
        <w:t xml:space="preserve">PAI + </w:t>
      </w:r>
      <w:r>
        <w:rPr>
          <w:rFonts w:ascii="Garamond" w:hAnsi="Garamond"/>
          <w:color w:val="000000" w:themeColor="text1"/>
        </w:rPr>
        <w:t>Z</w:t>
      </w:r>
      <w:r w:rsidRPr="00342CFC">
        <w:rPr>
          <w:rFonts w:ascii="Garamond" w:hAnsi="Garamond"/>
          <w:color w:val="000000" w:themeColor="text1"/>
        </w:rPr>
        <w:t xml:space="preserve">EOI + </w:t>
      </w:r>
      <w:r>
        <w:rPr>
          <w:rFonts w:ascii="Garamond" w:hAnsi="Garamond"/>
          <w:color w:val="000000" w:themeColor="text1"/>
        </w:rPr>
        <w:t>Z</w:t>
      </w:r>
      <w:r w:rsidRPr="00342CFC">
        <w:rPr>
          <w:rFonts w:ascii="Garamond" w:hAnsi="Garamond"/>
          <w:color w:val="000000" w:themeColor="text1"/>
        </w:rPr>
        <w:t xml:space="preserve">LS + </w:t>
      </w:r>
      <w:r>
        <w:rPr>
          <w:rFonts w:ascii="Garamond" w:hAnsi="Garamond"/>
          <w:color w:val="000000" w:themeColor="text1"/>
        </w:rPr>
        <w:t>Z</w:t>
      </w:r>
      <w:r w:rsidRPr="00342CFC">
        <w:rPr>
          <w:rFonts w:ascii="Garamond" w:hAnsi="Garamond"/>
          <w:color w:val="000000" w:themeColor="text1"/>
        </w:rPr>
        <w:t xml:space="preserve">REI + </w:t>
      </w:r>
      <w:r>
        <w:rPr>
          <w:rFonts w:ascii="Garamond" w:hAnsi="Garamond"/>
          <w:color w:val="000000" w:themeColor="text1"/>
        </w:rPr>
        <w:t>Z</w:t>
      </w:r>
      <w:r w:rsidRPr="00342CFC">
        <w:rPr>
          <w:rFonts w:ascii="Garamond" w:hAnsi="Garamond"/>
          <w:color w:val="000000" w:themeColor="text1"/>
        </w:rPr>
        <w:t xml:space="preserve">STDEV + </w:t>
      </w:r>
      <w:r>
        <w:rPr>
          <w:rFonts w:ascii="Garamond" w:hAnsi="Garamond"/>
          <w:color w:val="000000" w:themeColor="text1"/>
        </w:rPr>
        <w:t>Z</w:t>
      </w:r>
      <w:r w:rsidRPr="00342CFC">
        <w:rPr>
          <w:rFonts w:ascii="Garamond" w:hAnsi="Garamond"/>
          <w:color w:val="000000" w:themeColor="text1"/>
        </w:rPr>
        <w:t xml:space="preserve">GUTTN + </w:t>
      </w:r>
      <w:r>
        <w:rPr>
          <w:rFonts w:ascii="Garamond" w:hAnsi="Garamond"/>
          <w:color w:val="000000" w:themeColor="text1"/>
        </w:rPr>
        <w:t>Z</w:t>
      </w:r>
      <w:r w:rsidRPr="00342CFC">
        <w:rPr>
          <w:rFonts w:ascii="Garamond" w:hAnsi="Garamond"/>
          <w:color w:val="000000" w:themeColor="text1"/>
        </w:rPr>
        <w:t>LZ , data = RE</w:t>
      </w:r>
      <w:r w:rsidR="00025347">
        <w:rPr>
          <w:rFonts w:ascii="Garamond" w:hAnsi="Garamond"/>
          <w:color w:val="000000" w:themeColor="text1"/>
        </w:rPr>
        <w:t>_DATA5_OSF</w:t>
      </w:r>
      <w:r w:rsidRPr="00342CFC">
        <w:rPr>
          <w:rFonts w:ascii="Garamond" w:hAnsi="Garamond"/>
          <w:color w:val="000000" w:themeColor="text1"/>
        </w:rPr>
        <w:t>)</w:t>
      </w:r>
    </w:p>
    <w:p w14:paraId="30C40C51" w14:textId="77777777" w:rsidR="00240BBF" w:rsidRPr="00342CFC" w:rsidRDefault="00240BBF" w:rsidP="00240BBF">
      <w:pPr>
        <w:rPr>
          <w:rFonts w:ascii="Garamond" w:hAnsi="Garamond"/>
          <w:color w:val="000000" w:themeColor="text1"/>
        </w:rPr>
      </w:pPr>
      <w:r w:rsidRPr="00342CFC">
        <w:rPr>
          <w:rFonts w:ascii="Garamond" w:hAnsi="Garamond"/>
          <w:color w:val="000000" w:themeColor="text1"/>
        </w:rPr>
        <w:t>summary(test)</w:t>
      </w:r>
    </w:p>
    <w:p w14:paraId="6C1940B0" w14:textId="77777777" w:rsidR="00240BBF" w:rsidRPr="00342CFC" w:rsidRDefault="00240BBF" w:rsidP="00240BBF">
      <w:pPr>
        <w:rPr>
          <w:rFonts w:ascii="Garamond" w:hAnsi="Garamond"/>
          <w:color w:val="000000" w:themeColor="text1"/>
        </w:rPr>
      </w:pPr>
      <w:r w:rsidRPr="00342CFC">
        <w:rPr>
          <w:rFonts w:ascii="Garamond" w:hAnsi="Garamond"/>
          <w:color w:val="000000" w:themeColor="text1"/>
        </w:rPr>
        <w:t>p &lt;- (1 - pnorm(abs(z), 0, 1)) * 2</w:t>
      </w:r>
    </w:p>
    <w:p w14:paraId="1FD381CC" w14:textId="77777777" w:rsidR="00240BBF" w:rsidRPr="00342CFC" w:rsidRDefault="00240BBF" w:rsidP="00240BBF">
      <w:pPr>
        <w:rPr>
          <w:rFonts w:ascii="Garamond" w:hAnsi="Garamond"/>
          <w:color w:val="000000" w:themeColor="text1"/>
        </w:rPr>
      </w:pPr>
      <w:r w:rsidRPr="00342CFC">
        <w:rPr>
          <w:rFonts w:ascii="Garamond" w:hAnsi="Garamond"/>
          <w:color w:val="000000" w:themeColor="text1"/>
        </w:rPr>
        <w:t>p</w:t>
      </w:r>
    </w:p>
    <w:p w14:paraId="10272B48" w14:textId="77777777" w:rsidR="00240BBF" w:rsidRPr="00342CFC" w:rsidRDefault="00240BBF" w:rsidP="00240BBF">
      <w:pPr>
        <w:rPr>
          <w:rFonts w:ascii="Garamond" w:hAnsi="Garamond"/>
          <w:color w:val="000000" w:themeColor="text1"/>
        </w:rPr>
      </w:pPr>
      <w:r w:rsidRPr="00342CFC">
        <w:rPr>
          <w:rFonts w:ascii="Garamond" w:hAnsi="Garamond"/>
          <w:color w:val="000000" w:themeColor="text1"/>
        </w:rPr>
        <w:t>z &lt;- summary(test)$coefficients/summary(test)$standard.errors</w:t>
      </w:r>
    </w:p>
    <w:p w14:paraId="49B41729" w14:textId="77777777" w:rsidR="00240BBF" w:rsidRDefault="00240BBF" w:rsidP="00240BBF">
      <w:pPr>
        <w:rPr>
          <w:rFonts w:ascii="Garamond" w:hAnsi="Garamond"/>
          <w:color w:val="000000" w:themeColor="text1"/>
        </w:rPr>
      </w:pPr>
      <w:r w:rsidRPr="00342CFC">
        <w:rPr>
          <w:rFonts w:ascii="Garamond" w:hAnsi="Garamond"/>
          <w:color w:val="000000" w:themeColor="text1"/>
        </w:rPr>
        <w:t>z</w:t>
      </w:r>
    </w:p>
    <w:p w14:paraId="1CE96DF7" w14:textId="77777777" w:rsidR="00240BBF" w:rsidRDefault="00240BBF" w:rsidP="00240BBF">
      <w:pPr>
        <w:rPr>
          <w:rFonts w:ascii="Garamond" w:hAnsi="Garamond"/>
          <w:color w:val="000000" w:themeColor="text1"/>
        </w:rPr>
      </w:pPr>
      <w:r w:rsidRPr="00342CFC">
        <w:rPr>
          <w:rFonts w:ascii="Garamond" w:hAnsi="Garamond"/>
          <w:color w:val="000000" w:themeColor="text1"/>
        </w:rPr>
        <w:t>exp(coef(test))</w:t>
      </w:r>
    </w:p>
    <w:p w14:paraId="422C700D" w14:textId="77777777" w:rsidR="00240BBF" w:rsidRPr="00296603" w:rsidRDefault="00240BBF" w:rsidP="00240BBF">
      <w:pPr>
        <w:rPr>
          <w:rFonts w:ascii="Garamond" w:hAnsi="Garamond"/>
          <w:color w:val="000000" w:themeColor="text1"/>
        </w:rPr>
      </w:pPr>
    </w:p>
    <w:p w14:paraId="3DD37BF6" w14:textId="77777777" w:rsidR="00240BBF" w:rsidRPr="006C470A" w:rsidRDefault="00253A10" w:rsidP="00240BBF">
      <w:pPr>
        <w:rPr>
          <w:rFonts w:ascii="Garamond" w:eastAsia="Times New Roman" w:hAnsi="Garamond" w:cs="Times New Roman"/>
          <w:b/>
          <w:color w:val="000000" w:themeColor="text1"/>
        </w:rPr>
      </w:pPr>
      <w:r w:rsidRPr="00253A10">
        <w:rPr>
          <w:rFonts w:ascii="Garamond" w:eastAsia="Times New Roman" w:hAnsi="Garamond" w:cs="Times New Roman"/>
          <w:b/>
          <w:color w:val="000000" w:themeColor="text1"/>
        </w:rPr>
        <w:t>FACTOR ANALYSES</w:t>
      </w:r>
    </w:p>
    <w:p w14:paraId="75477304" w14:textId="77777777" w:rsidR="00240BBF" w:rsidRDefault="00240BBF" w:rsidP="00240BBF">
      <w:pPr>
        <w:rPr>
          <w:rFonts w:ascii="Garamond" w:hAnsi="Garamond"/>
          <w:b/>
          <w:color w:val="000000" w:themeColor="text1"/>
        </w:rPr>
      </w:pPr>
    </w:p>
    <w:p w14:paraId="51145ACF" w14:textId="77777777" w:rsidR="00F17C21" w:rsidRPr="00F17C21" w:rsidRDefault="00F17C21" w:rsidP="00240BBF">
      <w:pPr>
        <w:rPr>
          <w:rFonts w:ascii="Garamond" w:hAnsi="Garamond"/>
          <w:color w:val="000000" w:themeColor="text1"/>
        </w:rPr>
      </w:pPr>
      <w:r w:rsidRPr="00F17C21">
        <w:rPr>
          <w:rFonts w:ascii="Garamond" w:hAnsi="Garamond"/>
          <w:color w:val="000000" w:themeColor="text1"/>
          <w:highlight w:val="yellow"/>
        </w:rPr>
        <w:t>[use dataset 1]</w:t>
      </w:r>
    </w:p>
    <w:p w14:paraId="14ECA8DE" w14:textId="77777777" w:rsidR="00F17C21" w:rsidRDefault="00F17C21" w:rsidP="00240BBF">
      <w:pPr>
        <w:rPr>
          <w:rFonts w:ascii="Garamond" w:hAnsi="Garamond"/>
          <w:b/>
          <w:color w:val="000000" w:themeColor="text1"/>
        </w:rPr>
      </w:pPr>
    </w:p>
    <w:p w14:paraId="5617152E" w14:textId="77777777" w:rsidR="001C636F" w:rsidRPr="00253A10" w:rsidRDefault="00253A10" w:rsidP="00FD7214">
      <w:pPr>
        <w:rPr>
          <w:rFonts w:ascii="Garamond" w:hAnsi="Garamond"/>
          <w:color w:val="BFBFBF" w:themeColor="background1" w:themeShade="BF"/>
        </w:rPr>
      </w:pPr>
      <w:r w:rsidRPr="00253A10">
        <w:rPr>
          <w:rFonts w:ascii="Garamond" w:hAnsi="Garamond"/>
          <w:color w:val="BFBFBF" w:themeColor="background1" w:themeShade="BF"/>
        </w:rPr>
        <w:t>**EFA (does not converge)</w:t>
      </w:r>
    </w:p>
    <w:p w14:paraId="4E9458F5" w14:textId="77777777" w:rsidR="00253A10" w:rsidRDefault="00253A10" w:rsidP="00FD7214">
      <w:pPr>
        <w:rPr>
          <w:rFonts w:ascii="Garamond" w:hAnsi="Garamond"/>
        </w:rPr>
      </w:pPr>
    </w:p>
    <w:p w14:paraId="2C258147" w14:textId="77777777" w:rsidR="00DF76B0" w:rsidRPr="00DF76B0" w:rsidRDefault="00DF76B0" w:rsidP="00DF76B0">
      <w:pPr>
        <w:rPr>
          <w:rFonts w:ascii="Garamond" w:hAnsi="Garamond"/>
        </w:rPr>
      </w:pPr>
      <w:r w:rsidRPr="00DF76B0">
        <w:rPr>
          <w:rFonts w:ascii="Garamond" w:hAnsi="Garamond"/>
        </w:rPr>
        <w:t>FACTOR</w:t>
      </w:r>
    </w:p>
    <w:p w14:paraId="35DD4534" w14:textId="77777777" w:rsidR="00DF76B0" w:rsidRPr="00DF76B0" w:rsidRDefault="00DF76B0" w:rsidP="00DF76B0">
      <w:pPr>
        <w:rPr>
          <w:rFonts w:ascii="Garamond" w:hAnsi="Garamond"/>
        </w:rPr>
      </w:pPr>
      <w:r w:rsidRPr="00DF76B0">
        <w:rPr>
          <w:rFonts w:ascii="Garamond" w:hAnsi="Garamond"/>
        </w:rPr>
        <w:t xml:space="preserve">  /VARIABLES GUTTN_log LZ REI_2 PAI_recip LS_recip STDEV EOI PSI MD_log</w:t>
      </w:r>
    </w:p>
    <w:p w14:paraId="04B4AF84" w14:textId="77777777" w:rsidR="00DF76B0" w:rsidRPr="00DF76B0" w:rsidRDefault="00DF76B0" w:rsidP="00DF76B0">
      <w:pPr>
        <w:rPr>
          <w:rFonts w:ascii="Garamond" w:hAnsi="Garamond"/>
        </w:rPr>
      </w:pPr>
      <w:r w:rsidRPr="00DF76B0">
        <w:rPr>
          <w:rFonts w:ascii="Garamond" w:hAnsi="Garamond"/>
        </w:rPr>
        <w:t xml:space="preserve">  /MISSING LISTWISE </w:t>
      </w:r>
    </w:p>
    <w:p w14:paraId="22BE0357" w14:textId="77777777" w:rsidR="00DF76B0" w:rsidRPr="00DF76B0" w:rsidRDefault="00DF76B0" w:rsidP="00DF76B0">
      <w:pPr>
        <w:rPr>
          <w:rFonts w:ascii="Garamond" w:hAnsi="Garamond"/>
        </w:rPr>
      </w:pPr>
      <w:r w:rsidRPr="00DF76B0">
        <w:rPr>
          <w:rFonts w:ascii="Garamond" w:hAnsi="Garamond"/>
        </w:rPr>
        <w:t xml:space="preserve">  /ANALYSIS GUTTN_log LZ REI_2 PAI_recip LS_recip STDEV EOI PSI MD_log</w:t>
      </w:r>
    </w:p>
    <w:p w14:paraId="6E92F6C5" w14:textId="77777777" w:rsidR="00DF76B0" w:rsidRPr="00DF76B0" w:rsidRDefault="00DF76B0" w:rsidP="00DF76B0">
      <w:pPr>
        <w:rPr>
          <w:rFonts w:ascii="Garamond" w:hAnsi="Garamond"/>
        </w:rPr>
      </w:pPr>
      <w:r w:rsidRPr="00DF76B0">
        <w:rPr>
          <w:rFonts w:ascii="Garamond" w:hAnsi="Garamond"/>
        </w:rPr>
        <w:t xml:space="preserve">  /PRINT INITIAL KMO EXTRACTION ROTATION</w:t>
      </w:r>
    </w:p>
    <w:p w14:paraId="1711DF6D" w14:textId="77777777" w:rsidR="00DF76B0" w:rsidRPr="00DF76B0" w:rsidRDefault="00DF76B0" w:rsidP="00DF76B0">
      <w:pPr>
        <w:rPr>
          <w:rFonts w:ascii="Garamond" w:hAnsi="Garamond"/>
        </w:rPr>
      </w:pPr>
      <w:r w:rsidRPr="00DF76B0">
        <w:rPr>
          <w:rFonts w:ascii="Garamond" w:hAnsi="Garamond"/>
        </w:rPr>
        <w:t xml:space="preserve">  /CRITERIA MINEIGEN(1) ITERATE(25)</w:t>
      </w:r>
    </w:p>
    <w:p w14:paraId="23B515D1" w14:textId="77777777" w:rsidR="00DF76B0" w:rsidRPr="00DF76B0" w:rsidRDefault="00DF76B0" w:rsidP="00DF76B0">
      <w:pPr>
        <w:rPr>
          <w:rFonts w:ascii="Garamond" w:hAnsi="Garamond"/>
        </w:rPr>
      </w:pPr>
      <w:r w:rsidRPr="00DF76B0">
        <w:rPr>
          <w:rFonts w:ascii="Garamond" w:hAnsi="Garamond"/>
        </w:rPr>
        <w:t xml:space="preserve">  /EXTRACTION PAF</w:t>
      </w:r>
    </w:p>
    <w:p w14:paraId="7512B5C2" w14:textId="77777777" w:rsidR="00DF76B0" w:rsidRPr="00DF76B0" w:rsidRDefault="00DF76B0" w:rsidP="00DF76B0">
      <w:pPr>
        <w:rPr>
          <w:rFonts w:ascii="Garamond" w:hAnsi="Garamond"/>
        </w:rPr>
      </w:pPr>
      <w:r w:rsidRPr="00DF76B0">
        <w:rPr>
          <w:rFonts w:ascii="Garamond" w:hAnsi="Garamond"/>
        </w:rPr>
        <w:t xml:space="preserve">  /CRITERIA ITERATE(25)</w:t>
      </w:r>
    </w:p>
    <w:p w14:paraId="69D3D493" w14:textId="77777777" w:rsidR="00DF76B0" w:rsidRPr="00DF76B0" w:rsidRDefault="00DF76B0" w:rsidP="00DF76B0">
      <w:pPr>
        <w:rPr>
          <w:rFonts w:ascii="Garamond" w:hAnsi="Garamond"/>
        </w:rPr>
      </w:pPr>
      <w:r w:rsidRPr="00DF76B0">
        <w:rPr>
          <w:rFonts w:ascii="Garamond" w:hAnsi="Garamond"/>
        </w:rPr>
        <w:t xml:space="preserve">  /ROTATION PROMAX(4)</w:t>
      </w:r>
    </w:p>
    <w:p w14:paraId="7E8F0A67" w14:textId="77777777" w:rsidR="00FD7214" w:rsidRDefault="00DF76B0" w:rsidP="00DF76B0">
      <w:pPr>
        <w:rPr>
          <w:rFonts w:ascii="Garamond" w:hAnsi="Garamond"/>
        </w:rPr>
      </w:pPr>
      <w:r w:rsidRPr="00DF76B0">
        <w:rPr>
          <w:rFonts w:ascii="Garamond" w:hAnsi="Garamond"/>
        </w:rPr>
        <w:t xml:space="preserve">  /METHOD=CORRELATION.</w:t>
      </w:r>
    </w:p>
    <w:p w14:paraId="508F0D0D" w14:textId="77777777" w:rsidR="00F17C21" w:rsidRDefault="00F17C21" w:rsidP="00DF76B0">
      <w:pPr>
        <w:rPr>
          <w:rFonts w:ascii="Garamond" w:hAnsi="Garamond"/>
          <w:color w:val="BFBFBF" w:themeColor="background1" w:themeShade="BF"/>
        </w:rPr>
      </w:pPr>
    </w:p>
    <w:p w14:paraId="1AF47A7A" w14:textId="77777777" w:rsidR="00F17C21" w:rsidRPr="00F17C21" w:rsidRDefault="00F17C21" w:rsidP="00F17C21">
      <w:pPr>
        <w:rPr>
          <w:rFonts w:ascii="Garamond" w:hAnsi="Garamond"/>
          <w:color w:val="000000" w:themeColor="text1"/>
        </w:rPr>
      </w:pPr>
      <w:r w:rsidRPr="00F17C21">
        <w:rPr>
          <w:rFonts w:ascii="Garamond" w:hAnsi="Garamond"/>
          <w:color w:val="000000" w:themeColor="text1"/>
          <w:highlight w:val="yellow"/>
        </w:rPr>
        <w:t>[use dataset 1</w:t>
      </w:r>
      <w:r>
        <w:rPr>
          <w:rFonts w:ascii="Garamond" w:hAnsi="Garamond"/>
          <w:color w:val="000000" w:themeColor="text1"/>
          <w:highlight w:val="yellow"/>
        </w:rPr>
        <w:t>: conduct in R Studio</w:t>
      </w:r>
      <w:r w:rsidRPr="00F17C21">
        <w:rPr>
          <w:rFonts w:ascii="Garamond" w:hAnsi="Garamond"/>
          <w:color w:val="000000" w:themeColor="text1"/>
          <w:highlight w:val="yellow"/>
        </w:rPr>
        <w:t>]</w:t>
      </w:r>
    </w:p>
    <w:p w14:paraId="300B4A20" w14:textId="77777777" w:rsidR="00F17C21" w:rsidRDefault="00F17C21" w:rsidP="00DF76B0">
      <w:pPr>
        <w:rPr>
          <w:rFonts w:ascii="Garamond" w:hAnsi="Garamond"/>
          <w:color w:val="BFBFBF" w:themeColor="background1" w:themeShade="BF"/>
        </w:rPr>
      </w:pPr>
    </w:p>
    <w:p w14:paraId="3C27831E" w14:textId="77777777" w:rsidR="00FD7214" w:rsidRDefault="00FD7214" w:rsidP="00FD7214">
      <w:pPr>
        <w:rPr>
          <w:rFonts w:ascii="Garamond" w:hAnsi="Garamond"/>
          <w:color w:val="BFBFBF" w:themeColor="background1" w:themeShade="BF"/>
        </w:rPr>
      </w:pPr>
      <w:r w:rsidRPr="008F24C4">
        <w:rPr>
          <w:rFonts w:ascii="Garamond" w:hAnsi="Garamond"/>
          <w:color w:val="BFBFBF" w:themeColor="background1" w:themeShade="BF"/>
        </w:rPr>
        <w:t>**CFA based on theory</w:t>
      </w:r>
    </w:p>
    <w:p w14:paraId="52DDF967" w14:textId="77777777" w:rsidR="00FD7214" w:rsidRDefault="00FD7214" w:rsidP="00FD7214">
      <w:pPr>
        <w:rPr>
          <w:rFonts w:ascii="Garamond" w:hAnsi="Garamond"/>
        </w:rPr>
      </w:pPr>
    </w:p>
    <w:p w14:paraId="28B5C6A7" w14:textId="77777777" w:rsidR="00FD7214" w:rsidRPr="00AE30AE" w:rsidRDefault="00FD7214" w:rsidP="00FD7214">
      <w:pPr>
        <w:rPr>
          <w:rFonts w:ascii="Garamond" w:hAnsi="Garamond"/>
        </w:rPr>
      </w:pPr>
      <w:r w:rsidRPr="00AE30AE">
        <w:rPr>
          <w:rFonts w:ascii="Garamond" w:hAnsi="Garamond"/>
        </w:rPr>
        <w:lastRenderedPageBreak/>
        <w:t>threefactor &lt;- '</w:t>
      </w:r>
    </w:p>
    <w:p w14:paraId="6092AD2A" w14:textId="77777777" w:rsidR="00FD7214" w:rsidRPr="00AE30AE" w:rsidRDefault="00DF76B0" w:rsidP="00FD7214">
      <w:pPr>
        <w:rPr>
          <w:rFonts w:ascii="Garamond" w:hAnsi="Garamond"/>
        </w:rPr>
      </w:pPr>
      <w:r>
        <w:rPr>
          <w:rFonts w:ascii="Garamond" w:hAnsi="Garamond"/>
        </w:rPr>
        <w:t>A</w:t>
      </w:r>
      <w:r w:rsidR="00FD7214" w:rsidRPr="00AE30AE">
        <w:rPr>
          <w:rFonts w:ascii="Garamond" w:hAnsi="Garamond"/>
        </w:rPr>
        <w:t xml:space="preserve"> =~ REI_2 + LS_recip + STDEV</w:t>
      </w:r>
    </w:p>
    <w:p w14:paraId="7609FC72" w14:textId="77777777" w:rsidR="00FD7214" w:rsidRPr="00AE30AE" w:rsidRDefault="00DF76B0" w:rsidP="00FD7214">
      <w:pPr>
        <w:rPr>
          <w:rFonts w:ascii="Garamond" w:hAnsi="Garamond"/>
        </w:rPr>
      </w:pPr>
      <w:r>
        <w:rPr>
          <w:rFonts w:ascii="Garamond" w:hAnsi="Garamond"/>
        </w:rPr>
        <w:t>B</w:t>
      </w:r>
      <w:r w:rsidR="00FD7214" w:rsidRPr="00AE30AE">
        <w:rPr>
          <w:rFonts w:ascii="Garamond" w:hAnsi="Garamond"/>
        </w:rPr>
        <w:t xml:space="preserve"> =~ PSI + PAI_recip + EOI + MD_log</w:t>
      </w:r>
    </w:p>
    <w:p w14:paraId="78269999" w14:textId="77777777" w:rsidR="00FD7214" w:rsidRPr="00AE30AE" w:rsidRDefault="00DF76B0" w:rsidP="00FD7214">
      <w:pPr>
        <w:rPr>
          <w:rFonts w:ascii="Garamond" w:hAnsi="Garamond"/>
        </w:rPr>
      </w:pPr>
      <w:r>
        <w:rPr>
          <w:rFonts w:ascii="Garamond" w:hAnsi="Garamond"/>
        </w:rPr>
        <w:t>C</w:t>
      </w:r>
      <w:r w:rsidR="00FD7214" w:rsidRPr="00AE30AE">
        <w:rPr>
          <w:rFonts w:ascii="Garamond" w:hAnsi="Garamond"/>
        </w:rPr>
        <w:t xml:space="preserve"> =~ GUTTN_log + LZ  </w:t>
      </w:r>
    </w:p>
    <w:p w14:paraId="7BDF69E8" w14:textId="77777777" w:rsidR="00FD7214" w:rsidRPr="00AE30AE" w:rsidRDefault="00FD7214" w:rsidP="00FD7214">
      <w:pPr>
        <w:rPr>
          <w:rFonts w:ascii="Garamond" w:hAnsi="Garamond"/>
        </w:rPr>
      </w:pPr>
    </w:p>
    <w:p w14:paraId="44EED5B4" w14:textId="77777777" w:rsidR="00FD7214" w:rsidRPr="00AE30AE" w:rsidRDefault="00FD7214" w:rsidP="00FD7214">
      <w:pPr>
        <w:rPr>
          <w:rFonts w:ascii="Garamond" w:hAnsi="Garamond"/>
        </w:rPr>
      </w:pPr>
      <w:r w:rsidRPr="00AE30AE">
        <w:rPr>
          <w:rFonts w:ascii="Garamond" w:hAnsi="Garamond"/>
        </w:rPr>
        <w:t xml:space="preserve">' </w:t>
      </w:r>
    </w:p>
    <w:p w14:paraId="19892DF0" w14:textId="77777777" w:rsidR="00FD7214" w:rsidRPr="00AE30AE" w:rsidRDefault="00FD7214" w:rsidP="00FD7214">
      <w:pPr>
        <w:rPr>
          <w:rFonts w:ascii="Garamond" w:hAnsi="Garamond"/>
        </w:rPr>
      </w:pPr>
      <w:r w:rsidRPr="00AE30AE">
        <w:rPr>
          <w:rFonts w:ascii="Garamond" w:hAnsi="Garamond"/>
        </w:rPr>
        <w:t>fit &lt;- cfa (threefactor, data = RE</w:t>
      </w:r>
      <w:r w:rsidR="00025347">
        <w:rPr>
          <w:rFonts w:ascii="Garamond" w:hAnsi="Garamond"/>
        </w:rPr>
        <w:t>_DATA1_OSF</w:t>
      </w:r>
      <w:r w:rsidRPr="00AE30AE">
        <w:rPr>
          <w:rFonts w:ascii="Garamond" w:hAnsi="Garamond"/>
        </w:rPr>
        <w:t>, std.lv = TRUE, orthogonal = FALSE)</w:t>
      </w:r>
    </w:p>
    <w:p w14:paraId="3EB417F8" w14:textId="77777777" w:rsidR="00FD7214" w:rsidRPr="00AE30AE" w:rsidRDefault="00FD7214" w:rsidP="00FD7214">
      <w:pPr>
        <w:rPr>
          <w:rFonts w:ascii="Garamond" w:hAnsi="Garamond"/>
        </w:rPr>
      </w:pPr>
      <w:r w:rsidRPr="00AE30AE">
        <w:rPr>
          <w:rFonts w:ascii="Garamond" w:hAnsi="Garamond"/>
        </w:rPr>
        <w:t>summary(fit, standardized = TRUE, fit.measures=TRUE, rsq = TRUE)</w:t>
      </w:r>
    </w:p>
    <w:p w14:paraId="1E085F62" w14:textId="77777777" w:rsidR="00FD7214" w:rsidRPr="00AE30AE" w:rsidRDefault="00FD7214" w:rsidP="00FD7214">
      <w:pPr>
        <w:rPr>
          <w:rFonts w:ascii="Garamond" w:hAnsi="Garamond"/>
        </w:rPr>
      </w:pPr>
      <w:r w:rsidRPr="00AE30AE">
        <w:rPr>
          <w:rFonts w:ascii="Garamond" w:hAnsi="Garamond"/>
        </w:rPr>
        <w:t>modindices(fit, sort. = TRUE)</w:t>
      </w:r>
    </w:p>
    <w:p w14:paraId="424007B8" w14:textId="77777777" w:rsidR="00FD7214" w:rsidRDefault="00FD7214" w:rsidP="00FD7214">
      <w:pPr>
        <w:rPr>
          <w:rFonts w:ascii="Garamond" w:hAnsi="Garamond"/>
        </w:rPr>
      </w:pPr>
      <w:r w:rsidRPr="00AE30AE">
        <w:rPr>
          <w:rFonts w:ascii="Garamond" w:hAnsi="Garamond"/>
        </w:rPr>
        <w:t>semPaths(fit, whatLabels = "std", layout = "tree")</w:t>
      </w:r>
    </w:p>
    <w:p w14:paraId="2D7504DF" w14:textId="77777777" w:rsidR="00FD7214" w:rsidRDefault="00FD7214" w:rsidP="00FD7214">
      <w:pPr>
        <w:rPr>
          <w:rFonts w:ascii="Garamond" w:hAnsi="Garamond"/>
        </w:rPr>
      </w:pPr>
    </w:p>
    <w:p w14:paraId="7D48AF7B" w14:textId="77777777" w:rsidR="00FD7214" w:rsidRPr="008F24C4" w:rsidRDefault="00FD7214" w:rsidP="00FD7214">
      <w:pPr>
        <w:rPr>
          <w:rFonts w:ascii="Garamond" w:hAnsi="Garamond"/>
          <w:color w:val="BFBFBF" w:themeColor="background1" w:themeShade="BF"/>
        </w:rPr>
      </w:pPr>
      <w:r w:rsidRPr="008F24C4">
        <w:rPr>
          <w:rFonts w:ascii="Garamond" w:hAnsi="Garamond"/>
          <w:color w:val="BFBFBF" w:themeColor="background1" w:themeShade="BF"/>
        </w:rPr>
        <w:t>**doesn’t converge, examined correlation matrix…</w:t>
      </w:r>
    </w:p>
    <w:p w14:paraId="68810508" w14:textId="77777777" w:rsidR="00FD7214" w:rsidRDefault="00FD7214" w:rsidP="00FD7214">
      <w:pPr>
        <w:rPr>
          <w:rFonts w:ascii="Garamond" w:hAnsi="Garamond"/>
        </w:rPr>
      </w:pPr>
    </w:p>
    <w:p w14:paraId="38AAEDC8" w14:textId="77777777" w:rsidR="00FD7214" w:rsidRPr="005E0696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>threefactor &lt;- '</w:t>
      </w:r>
    </w:p>
    <w:p w14:paraId="1070DE63" w14:textId="77777777" w:rsidR="00FD7214" w:rsidRPr="005E0696" w:rsidRDefault="00DF76B0" w:rsidP="00FD7214">
      <w:pPr>
        <w:rPr>
          <w:rFonts w:ascii="Garamond" w:hAnsi="Garamond"/>
        </w:rPr>
      </w:pPr>
      <w:r>
        <w:rPr>
          <w:rFonts w:ascii="Garamond" w:hAnsi="Garamond"/>
        </w:rPr>
        <w:t>Variability</w:t>
      </w:r>
      <w:r w:rsidR="00FD7214" w:rsidRPr="005E0696">
        <w:rPr>
          <w:rFonts w:ascii="Garamond" w:hAnsi="Garamond"/>
        </w:rPr>
        <w:t xml:space="preserve"> =~ REI_2 + LS_recip + STDEV</w:t>
      </w:r>
    </w:p>
    <w:p w14:paraId="55102F71" w14:textId="77777777" w:rsidR="00FD7214" w:rsidRPr="005E0696" w:rsidRDefault="00DF76B0" w:rsidP="00FD7214">
      <w:pPr>
        <w:rPr>
          <w:rFonts w:ascii="Garamond" w:hAnsi="Garamond"/>
        </w:rPr>
      </w:pPr>
      <w:r>
        <w:rPr>
          <w:rFonts w:ascii="Garamond" w:hAnsi="Garamond"/>
        </w:rPr>
        <w:t xml:space="preserve">Regression </w:t>
      </w:r>
      <w:r w:rsidR="00FD7214" w:rsidRPr="005E0696">
        <w:rPr>
          <w:rFonts w:ascii="Garamond" w:hAnsi="Garamond"/>
        </w:rPr>
        <w:t xml:space="preserve">=~ PSI + PAI_recip + EOI </w:t>
      </w:r>
    </w:p>
    <w:p w14:paraId="68F8D3B8" w14:textId="77777777" w:rsidR="00FD7214" w:rsidRPr="005E0696" w:rsidRDefault="00DF76B0" w:rsidP="00FD7214">
      <w:pPr>
        <w:rPr>
          <w:rFonts w:ascii="Garamond" w:hAnsi="Garamond"/>
        </w:rPr>
      </w:pPr>
      <w:r>
        <w:rPr>
          <w:rFonts w:ascii="Garamond" w:hAnsi="Garamond"/>
        </w:rPr>
        <w:t xml:space="preserve">PersonFit </w:t>
      </w:r>
      <w:r w:rsidR="00FD7214" w:rsidRPr="005E0696">
        <w:rPr>
          <w:rFonts w:ascii="Garamond" w:hAnsi="Garamond"/>
        </w:rPr>
        <w:t xml:space="preserve">=~ GUTT_log + LZ + MD_log </w:t>
      </w:r>
    </w:p>
    <w:p w14:paraId="2CDF3999" w14:textId="77777777" w:rsidR="00FD7214" w:rsidRPr="005E0696" w:rsidRDefault="00FD7214" w:rsidP="00FD7214">
      <w:pPr>
        <w:rPr>
          <w:rFonts w:ascii="Garamond" w:hAnsi="Garamond"/>
        </w:rPr>
      </w:pPr>
    </w:p>
    <w:p w14:paraId="0AB170D0" w14:textId="77777777" w:rsidR="00FD7214" w:rsidRPr="005E0696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 xml:space="preserve">' </w:t>
      </w:r>
    </w:p>
    <w:p w14:paraId="544180F3" w14:textId="77777777" w:rsidR="00FD7214" w:rsidRPr="005E0696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 xml:space="preserve">fit &lt;- cfa (threefactor, data = </w:t>
      </w:r>
      <w:r w:rsidR="00025347" w:rsidRPr="00AE30AE">
        <w:rPr>
          <w:rFonts w:ascii="Garamond" w:hAnsi="Garamond"/>
        </w:rPr>
        <w:t>RE</w:t>
      </w:r>
      <w:r w:rsidR="00025347">
        <w:rPr>
          <w:rFonts w:ascii="Garamond" w:hAnsi="Garamond"/>
        </w:rPr>
        <w:t>_DATA1_OSF</w:t>
      </w:r>
      <w:r w:rsidRPr="005E0696">
        <w:rPr>
          <w:rFonts w:ascii="Garamond" w:hAnsi="Garamond"/>
        </w:rPr>
        <w:t>, std.lv = TRUE, orthogonal = FALSE)</w:t>
      </w:r>
    </w:p>
    <w:p w14:paraId="6FFCDC9E" w14:textId="77777777" w:rsidR="00FD7214" w:rsidRPr="005E0696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>summary(fit, standardized = TRUE, fit.measures=TRUE, rsq = TRUE)</w:t>
      </w:r>
    </w:p>
    <w:p w14:paraId="52A87A48" w14:textId="77777777" w:rsidR="00FD7214" w:rsidRPr="005E0696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>modindices(fit, sort. = TRUE)</w:t>
      </w:r>
    </w:p>
    <w:p w14:paraId="2467F0C1" w14:textId="77777777" w:rsidR="00FD7214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>semPaths(fit, whatLabels = "std", layout = "tree")</w:t>
      </w:r>
    </w:p>
    <w:p w14:paraId="428BD25D" w14:textId="77777777" w:rsidR="00FD7214" w:rsidRDefault="00FD7214" w:rsidP="00FD7214">
      <w:pPr>
        <w:rPr>
          <w:rFonts w:ascii="Garamond" w:hAnsi="Garamond"/>
        </w:rPr>
      </w:pPr>
    </w:p>
    <w:p w14:paraId="091200BF" w14:textId="77777777" w:rsidR="00FD7214" w:rsidRPr="008F24C4" w:rsidRDefault="00FD7214" w:rsidP="00FD7214">
      <w:pPr>
        <w:rPr>
          <w:rFonts w:ascii="Garamond" w:hAnsi="Garamond"/>
          <w:color w:val="BFBFBF" w:themeColor="background1" w:themeShade="BF"/>
        </w:rPr>
      </w:pPr>
      <w:r w:rsidRPr="008F24C4">
        <w:rPr>
          <w:rFonts w:ascii="Garamond" w:hAnsi="Garamond"/>
          <w:color w:val="BFBFBF" w:themeColor="background1" w:themeShade="BF"/>
        </w:rPr>
        <w:t xml:space="preserve">**modified </w:t>
      </w:r>
    </w:p>
    <w:p w14:paraId="12B35364" w14:textId="77777777" w:rsidR="00FD7214" w:rsidRDefault="00FD7214" w:rsidP="00FD7214">
      <w:pPr>
        <w:rPr>
          <w:rFonts w:ascii="Garamond" w:hAnsi="Garamond"/>
        </w:rPr>
      </w:pPr>
    </w:p>
    <w:p w14:paraId="0492D90E" w14:textId="77777777" w:rsidR="00FD7214" w:rsidRPr="005E0696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>threefactor &lt;- '</w:t>
      </w:r>
    </w:p>
    <w:p w14:paraId="109DAAA2" w14:textId="77777777" w:rsidR="00FD7214" w:rsidRPr="005E0696" w:rsidRDefault="00DF76B0" w:rsidP="00FD7214">
      <w:pPr>
        <w:rPr>
          <w:rFonts w:ascii="Garamond" w:hAnsi="Garamond"/>
        </w:rPr>
      </w:pPr>
      <w:r>
        <w:rPr>
          <w:rFonts w:ascii="Garamond" w:hAnsi="Garamond"/>
        </w:rPr>
        <w:t>Variability</w:t>
      </w:r>
      <w:r w:rsidR="00FD7214" w:rsidRPr="005E0696">
        <w:rPr>
          <w:rFonts w:ascii="Garamond" w:hAnsi="Garamond"/>
        </w:rPr>
        <w:t xml:space="preserve"> =~ REI_2 + LS_recip + STDEV</w:t>
      </w:r>
    </w:p>
    <w:p w14:paraId="0BA7B357" w14:textId="77777777" w:rsidR="00FD7214" w:rsidRPr="005E0696" w:rsidRDefault="00DF76B0" w:rsidP="00FD7214">
      <w:pPr>
        <w:rPr>
          <w:rFonts w:ascii="Garamond" w:hAnsi="Garamond"/>
        </w:rPr>
      </w:pPr>
      <w:r>
        <w:rPr>
          <w:rFonts w:ascii="Garamond" w:hAnsi="Garamond"/>
        </w:rPr>
        <w:t>Regression</w:t>
      </w:r>
      <w:r w:rsidR="00FD7214" w:rsidRPr="005E0696">
        <w:rPr>
          <w:rFonts w:ascii="Garamond" w:hAnsi="Garamond"/>
        </w:rPr>
        <w:t xml:space="preserve"> =~ PSI + PAI_recip + EOI </w:t>
      </w:r>
    </w:p>
    <w:p w14:paraId="3B97C3B5" w14:textId="77777777" w:rsidR="00FD7214" w:rsidRPr="005E0696" w:rsidRDefault="00DF76B0" w:rsidP="00FD7214">
      <w:pPr>
        <w:rPr>
          <w:rFonts w:ascii="Garamond" w:hAnsi="Garamond"/>
        </w:rPr>
      </w:pPr>
      <w:r>
        <w:rPr>
          <w:rFonts w:ascii="Garamond" w:hAnsi="Garamond"/>
        </w:rPr>
        <w:t>PersonFit</w:t>
      </w:r>
      <w:r w:rsidR="00FD7214" w:rsidRPr="005E0696">
        <w:rPr>
          <w:rFonts w:ascii="Garamond" w:hAnsi="Garamond"/>
        </w:rPr>
        <w:t xml:space="preserve"> =~ GUTT_log + LZ + MD_log </w:t>
      </w:r>
    </w:p>
    <w:p w14:paraId="483BCBF2" w14:textId="77777777" w:rsidR="00FD7214" w:rsidRPr="005E0696" w:rsidRDefault="00FD7214" w:rsidP="00FD7214">
      <w:pPr>
        <w:rPr>
          <w:rFonts w:ascii="Garamond" w:hAnsi="Garamond"/>
        </w:rPr>
      </w:pPr>
    </w:p>
    <w:p w14:paraId="390BF0E9" w14:textId="77777777" w:rsidR="00FD7214" w:rsidRPr="005E0696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>STDEV ~~ LZ</w:t>
      </w:r>
    </w:p>
    <w:p w14:paraId="1A25E700" w14:textId="77777777" w:rsidR="00FD7214" w:rsidRPr="005E0696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>STDEV ~~ MD_log</w:t>
      </w:r>
    </w:p>
    <w:p w14:paraId="3B1BA1FF" w14:textId="77777777" w:rsidR="00FD7214" w:rsidRPr="005E0696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>STDEV ~~ GUTT_log</w:t>
      </w:r>
    </w:p>
    <w:p w14:paraId="2E2299EA" w14:textId="77777777" w:rsidR="00FD7214" w:rsidRPr="005E0696" w:rsidRDefault="00FD7214" w:rsidP="00FD7214">
      <w:pPr>
        <w:rPr>
          <w:rFonts w:ascii="Garamond" w:hAnsi="Garamond"/>
        </w:rPr>
      </w:pPr>
    </w:p>
    <w:p w14:paraId="00777D87" w14:textId="77777777" w:rsidR="00FD7214" w:rsidRPr="005E0696" w:rsidRDefault="00FD7214" w:rsidP="00FD7214">
      <w:pPr>
        <w:rPr>
          <w:rFonts w:ascii="Garamond" w:hAnsi="Garamond"/>
        </w:rPr>
      </w:pPr>
    </w:p>
    <w:p w14:paraId="03175D84" w14:textId="77777777" w:rsidR="00FD7214" w:rsidRPr="005E0696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 xml:space="preserve">' </w:t>
      </w:r>
    </w:p>
    <w:p w14:paraId="326B50A5" w14:textId="77777777" w:rsidR="00FD7214" w:rsidRPr="005E0696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 xml:space="preserve">fit &lt;- cfa (threefactor, data = </w:t>
      </w:r>
      <w:r w:rsidR="00025347" w:rsidRPr="00AE30AE">
        <w:rPr>
          <w:rFonts w:ascii="Garamond" w:hAnsi="Garamond"/>
        </w:rPr>
        <w:t>RE</w:t>
      </w:r>
      <w:r w:rsidR="00025347">
        <w:rPr>
          <w:rFonts w:ascii="Garamond" w:hAnsi="Garamond"/>
        </w:rPr>
        <w:t>_DATA1_OSF</w:t>
      </w:r>
      <w:r w:rsidRPr="005E0696">
        <w:rPr>
          <w:rFonts w:ascii="Garamond" w:hAnsi="Garamond"/>
        </w:rPr>
        <w:t>, std.lv = TRUE, orthogonal = FALSE)</w:t>
      </w:r>
    </w:p>
    <w:p w14:paraId="5A01980D" w14:textId="77777777" w:rsidR="00FD7214" w:rsidRPr="005E0696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>summary(fit, standardized = TRUE, fit.measures=TRUE, rsq = TRUE)</w:t>
      </w:r>
    </w:p>
    <w:p w14:paraId="0A330E91" w14:textId="77777777" w:rsidR="00FD7214" w:rsidRPr="005E0696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>modindices(fit, sort. = TRUE)</w:t>
      </w:r>
    </w:p>
    <w:p w14:paraId="63C298C1" w14:textId="77777777" w:rsidR="00FD7214" w:rsidRDefault="00FD7214" w:rsidP="00FD7214">
      <w:pPr>
        <w:rPr>
          <w:rFonts w:ascii="Garamond" w:hAnsi="Garamond"/>
        </w:rPr>
      </w:pPr>
      <w:r w:rsidRPr="005E0696">
        <w:rPr>
          <w:rFonts w:ascii="Garamond" w:hAnsi="Garamond"/>
        </w:rPr>
        <w:t>semPaths(fit, whatLabels = "std", layout = "tree")</w:t>
      </w:r>
    </w:p>
    <w:p w14:paraId="3B6B1A47" w14:textId="77777777" w:rsidR="00FD7214" w:rsidRDefault="00FD7214" w:rsidP="00FD7214">
      <w:pPr>
        <w:rPr>
          <w:rFonts w:ascii="Garamond" w:hAnsi="Garamond"/>
        </w:rPr>
      </w:pPr>
    </w:p>
    <w:p w14:paraId="16DBDA6E" w14:textId="77777777" w:rsidR="00FD7214" w:rsidRDefault="00FD7214" w:rsidP="00FD7214">
      <w:pPr>
        <w:rPr>
          <w:rFonts w:ascii="Garamond" w:hAnsi="Garamond"/>
        </w:rPr>
      </w:pPr>
    </w:p>
    <w:p w14:paraId="0B577020" w14:textId="77777777" w:rsidR="00FD7214" w:rsidRPr="008F24C4" w:rsidRDefault="00FD7214" w:rsidP="00FD7214">
      <w:pPr>
        <w:rPr>
          <w:rFonts w:ascii="Garamond" w:hAnsi="Garamond"/>
          <w:color w:val="BFBFBF" w:themeColor="background1" w:themeShade="BF"/>
        </w:rPr>
      </w:pPr>
      <w:r w:rsidRPr="008F24C4">
        <w:rPr>
          <w:rFonts w:ascii="Garamond" w:hAnsi="Garamond"/>
          <w:color w:val="BFBFBF" w:themeColor="background1" w:themeShade="BF"/>
        </w:rPr>
        <w:t xml:space="preserve">**one factor </w:t>
      </w:r>
    </w:p>
    <w:p w14:paraId="34753E03" w14:textId="77777777" w:rsidR="00FD7214" w:rsidRPr="008F24C4" w:rsidRDefault="00FD7214" w:rsidP="00FD7214">
      <w:pPr>
        <w:rPr>
          <w:rFonts w:ascii="Garamond" w:hAnsi="Garamond"/>
        </w:rPr>
      </w:pPr>
    </w:p>
    <w:p w14:paraId="10D8D062" w14:textId="77777777" w:rsidR="00FD7214" w:rsidRPr="008F24C4" w:rsidRDefault="00FD7214" w:rsidP="00FD7214">
      <w:pPr>
        <w:rPr>
          <w:rFonts w:ascii="Garamond" w:hAnsi="Garamond"/>
        </w:rPr>
      </w:pPr>
      <w:r w:rsidRPr="008F24C4">
        <w:rPr>
          <w:rFonts w:ascii="Garamond" w:hAnsi="Garamond"/>
        </w:rPr>
        <w:t>onefactor &lt;- '</w:t>
      </w:r>
    </w:p>
    <w:p w14:paraId="68BF0A87" w14:textId="77777777" w:rsidR="00FD7214" w:rsidRPr="008F24C4" w:rsidRDefault="00DF76B0" w:rsidP="00FD7214">
      <w:pPr>
        <w:rPr>
          <w:rFonts w:ascii="Garamond" w:hAnsi="Garamond"/>
        </w:rPr>
      </w:pPr>
      <w:r>
        <w:rPr>
          <w:rFonts w:ascii="Garamond" w:hAnsi="Garamond"/>
        </w:rPr>
        <w:t>All</w:t>
      </w:r>
      <w:r w:rsidR="00FD7214" w:rsidRPr="008F24C4">
        <w:rPr>
          <w:rFonts w:ascii="Garamond" w:hAnsi="Garamond"/>
        </w:rPr>
        <w:t xml:space="preserve"> =~ REI_2 + LS_recip + STDEV + PSI + PAI_recip + EOI + MD_log + GUTTN_log + LZ  </w:t>
      </w:r>
    </w:p>
    <w:p w14:paraId="0403CF76" w14:textId="77777777" w:rsidR="00FD7214" w:rsidRPr="008F24C4" w:rsidRDefault="00FD7214" w:rsidP="00FD7214">
      <w:pPr>
        <w:rPr>
          <w:rFonts w:ascii="Garamond" w:hAnsi="Garamond"/>
        </w:rPr>
      </w:pPr>
    </w:p>
    <w:p w14:paraId="213AA35B" w14:textId="77777777" w:rsidR="00FD7214" w:rsidRPr="008F24C4" w:rsidRDefault="00FD7214" w:rsidP="00FD7214">
      <w:pPr>
        <w:rPr>
          <w:rFonts w:ascii="Garamond" w:hAnsi="Garamond"/>
        </w:rPr>
      </w:pPr>
    </w:p>
    <w:p w14:paraId="6199AA74" w14:textId="77777777" w:rsidR="00FD7214" w:rsidRPr="008F24C4" w:rsidRDefault="00FD7214" w:rsidP="00FD7214">
      <w:pPr>
        <w:rPr>
          <w:rFonts w:ascii="Garamond" w:hAnsi="Garamond"/>
        </w:rPr>
      </w:pPr>
      <w:r w:rsidRPr="008F24C4">
        <w:rPr>
          <w:rFonts w:ascii="Garamond" w:hAnsi="Garamond"/>
        </w:rPr>
        <w:t xml:space="preserve">' </w:t>
      </w:r>
    </w:p>
    <w:p w14:paraId="5F2D2085" w14:textId="77777777" w:rsidR="00FD7214" w:rsidRPr="008F24C4" w:rsidRDefault="00FD7214" w:rsidP="00FD7214">
      <w:pPr>
        <w:rPr>
          <w:rFonts w:ascii="Garamond" w:hAnsi="Garamond"/>
        </w:rPr>
      </w:pPr>
      <w:r w:rsidRPr="008F24C4">
        <w:rPr>
          <w:rFonts w:ascii="Garamond" w:hAnsi="Garamond"/>
        </w:rPr>
        <w:t xml:space="preserve">fit &lt;- cfa (onefactor, data = </w:t>
      </w:r>
      <w:r w:rsidR="00025347" w:rsidRPr="00AE30AE">
        <w:rPr>
          <w:rFonts w:ascii="Garamond" w:hAnsi="Garamond"/>
        </w:rPr>
        <w:t>RE</w:t>
      </w:r>
      <w:r w:rsidR="00025347">
        <w:rPr>
          <w:rFonts w:ascii="Garamond" w:hAnsi="Garamond"/>
        </w:rPr>
        <w:t>_DATA1_OSF</w:t>
      </w:r>
      <w:r w:rsidRPr="008F24C4">
        <w:rPr>
          <w:rFonts w:ascii="Garamond" w:hAnsi="Garamond"/>
        </w:rPr>
        <w:t>, std.lv = TRUE, orthogonal = FALSE)</w:t>
      </w:r>
    </w:p>
    <w:p w14:paraId="61457C3C" w14:textId="77777777" w:rsidR="00FD7214" w:rsidRPr="008F24C4" w:rsidRDefault="00FD7214" w:rsidP="00FD7214">
      <w:pPr>
        <w:rPr>
          <w:rFonts w:ascii="Garamond" w:hAnsi="Garamond"/>
        </w:rPr>
      </w:pPr>
      <w:r w:rsidRPr="008F24C4">
        <w:rPr>
          <w:rFonts w:ascii="Garamond" w:hAnsi="Garamond"/>
        </w:rPr>
        <w:t>summary(fit, standardized = TRUE, fit.measures=TRUE, rsq = TRUE)</w:t>
      </w:r>
    </w:p>
    <w:p w14:paraId="41BBF58B" w14:textId="77777777" w:rsidR="00FD7214" w:rsidRPr="008F24C4" w:rsidRDefault="00FD7214" w:rsidP="00FD7214">
      <w:pPr>
        <w:rPr>
          <w:rFonts w:ascii="Garamond" w:hAnsi="Garamond"/>
        </w:rPr>
      </w:pPr>
      <w:r w:rsidRPr="008F24C4">
        <w:rPr>
          <w:rFonts w:ascii="Garamond" w:hAnsi="Garamond"/>
        </w:rPr>
        <w:t>modindices(fit, sort. = TRUE)</w:t>
      </w:r>
    </w:p>
    <w:p w14:paraId="62C7B6FA" w14:textId="77777777" w:rsidR="00FD7214" w:rsidRDefault="00FD7214" w:rsidP="00FD7214">
      <w:pPr>
        <w:rPr>
          <w:rFonts w:ascii="Garamond" w:hAnsi="Garamond"/>
        </w:rPr>
      </w:pPr>
      <w:r w:rsidRPr="008F24C4">
        <w:rPr>
          <w:rFonts w:ascii="Garamond" w:hAnsi="Garamond"/>
        </w:rPr>
        <w:t>semPaths(fit, whatLabels = "std", layout = "tree")</w:t>
      </w:r>
    </w:p>
    <w:p w14:paraId="22C37ABA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4047E63F" w14:textId="77777777" w:rsidR="00FD7214" w:rsidRDefault="00FD7214" w:rsidP="00FD7214">
      <w:pPr>
        <w:rPr>
          <w:rFonts w:ascii="Garamond" w:hAnsi="Garamond"/>
          <w:b/>
          <w:color w:val="000000" w:themeColor="text1"/>
        </w:rPr>
      </w:pPr>
    </w:p>
    <w:p w14:paraId="2158CCF7" w14:textId="77777777" w:rsidR="00FD7214" w:rsidRPr="00D42B2E" w:rsidRDefault="00FD7214" w:rsidP="00FD7214">
      <w:pPr>
        <w:rPr>
          <w:rFonts w:ascii="Garamond" w:hAnsi="Garamond"/>
          <w:b/>
          <w:color w:val="000000" w:themeColor="text1"/>
        </w:rPr>
      </w:pPr>
      <w:r w:rsidRPr="00D42B2E">
        <w:rPr>
          <w:rFonts w:ascii="Garamond" w:hAnsi="Garamond"/>
          <w:b/>
          <w:color w:val="000000" w:themeColor="text1"/>
        </w:rPr>
        <w:t>STRUCTURAL REGRESSION</w:t>
      </w:r>
    </w:p>
    <w:p w14:paraId="66BBDD8B" w14:textId="77777777" w:rsidR="00FD7214" w:rsidRDefault="00FD7214" w:rsidP="00FD7214">
      <w:pPr>
        <w:rPr>
          <w:rFonts w:ascii="Garamond" w:hAnsi="Garamond"/>
          <w:color w:val="000000" w:themeColor="text1"/>
        </w:rPr>
      </w:pPr>
    </w:p>
    <w:p w14:paraId="502F1814" w14:textId="77777777" w:rsidR="00510EC5" w:rsidRPr="005E0696" w:rsidRDefault="00510EC5" w:rsidP="00510EC5">
      <w:pPr>
        <w:rPr>
          <w:rFonts w:ascii="Garamond" w:hAnsi="Garamond"/>
        </w:rPr>
      </w:pPr>
      <w:r w:rsidRPr="005E0696">
        <w:rPr>
          <w:rFonts w:ascii="Garamond" w:hAnsi="Garamond"/>
        </w:rPr>
        <w:t>threefactor &lt;- '</w:t>
      </w:r>
    </w:p>
    <w:p w14:paraId="39BB9766" w14:textId="77777777" w:rsidR="00510EC5" w:rsidRDefault="00510EC5" w:rsidP="00FD7214">
      <w:pPr>
        <w:rPr>
          <w:rFonts w:ascii="Garamond" w:hAnsi="Garamond"/>
          <w:color w:val="000000" w:themeColor="text1"/>
        </w:rPr>
      </w:pPr>
    </w:p>
    <w:p w14:paraId="6CABFF9D" w14:textId="77777777" w:rsidR="00DF76B0" w:rsidRPr="005E0696" w:rsidRDefault="00DF76B0" w:rsidP="00DF76B0">
      <w:pPr>
        <w:rPr>
          <w:rFonts w:ascii="Garamond" w:hAnsi="Garamond"/>
        </w:rPr>
      </w:pPr>
      <w:r>
        <w:rPr>
          <w:rFonts w:ascii="Garamond" w:hAnsi="Garamond"/>
        </w:rPr>
        <w:t>Variability</w:t>
      </w:r>
      <w:r w:rsidRPr="005E0696">
        <w:rPr>
          <w:rFonts w:ascii="Garamond" w:hAnsi="Garamond"/>
        </w:rPr>
        <w:t xml:space="preserve"> =~ REI_2 + LS_recip + STDEV</w:t>
      </w:r>
    </w:p>
    <w:p w14:paraId="1D7A28E4" w14:textId="77777777" w:rsidR="00DF76B0" w:rsidRPr="005E0696" w:rsidRDefault="00DF76B0" w:rsidP="00DF76B0">
      <w:pPr>
        <w:rPr>
          <w:rFonts w:ascii="Garamond" w:hAnsi="Garamond"/>
        </w:rPr>
      </w:pPr>
      <w:r>
        <w:rPr>
          <w:rFonts w:ascii="Garamond" w:hAnsi="Garamond"/>
        </w:rPr>
        <w:t>Regression</w:t>
      </w:r>
      <w:r w:rsidRPr="005E0696">
        <w:rPr>
          <w:rFonts w:ascii="Garamond" w:hAnsi="Garamond"/>
        </w:rPr>
        <w:t xml:space="preserve"> =~ PSI + PAI_recip + EOI </w:t>
      </w:r>
    </w:p>
    <w:p w14:paraId="727F7A3B" w14:textId="77777777" w:rsidR="00DF76B0" w:rsidRPr="005E0696" w:rsidRDefault="00DF76B0" w:rsidP="00DF76B0">
      <w:pPr>
        <w:rPr>
          <w:rFonts w:ascii="Garamond" w:hAnsi="Garamond"/>
        </w:rPr>
      </w:pPr>
      <w:r>
        <w:rPr>
          <w:rFonts w:ascii="Garamond" w:hAnsi="Garamond"/>
        </w:rPr>
        <w:t>PersonFit</w:t>
      </w:r>
      <w:r w:rsidRPr="005E0696">
        <w:rPr>
          <w:rFonts w:ascii="Garamond" w:hAnsi="Garamond"/>
        </w:rPr>
        <w:t xml:space="preserve"> =~ GUTT_log + LZ + MD_log </w:t>
      </w:r>
    </w:p>
    <w:p w14:paraId="1F812D9C" w14:textId="77777777" w:rsidR="00FD7214" w:rsidRPr="005E0696" w:rsidRDefault="00FD7214" w:rsidP="00FD7214">
      <w:pPr>
        <w:rPr>
          <w:rFonts w:ascii="Garamond" w:hAnsi="Garamond"/>
          <w:color w:val="000000" w:themeColor="text1"/>
        </w:rPr>
      </w:pPr>
    </w:p>
    <w:p w14:paraId="39BF7D08" w14:textId="77777777" w:rsidR="00FD7214" w:rsidRPr="005E0696" w:rsidRDefault="00FD7214" w:rsidP="00FD7214">
      <w:pPr>
        <w:rPr>
          <w:rFonts w:ascii="Garamond" w:hAnsi="Garamond"/>
          <w:color w:val="000000" w:themeColor="text1"/>
        </w:rPr>
      </w:pPr>
      <w:r w:rsidRPr="005E0696">
        <w:rPr>
          <w:rFonts w:ascii="Garamond" w:hAnsi="Garamond"/>
          <w:color w:val="000000" w:themeColor="text1"/>
        </w:rPr>
        <w:t>STDEV ~~ LZ</w:t>
      </w:r>
    </w:p>
    <w:p w14:paraId="022C8110" w14:textId="77777777" w:rsidR="00FD7214" w:rsidRPr="005E0696" w:rsidRDefault="00FD7214" w:rsidP="00FD7214">
      <w:pPr>
        <w:rPr>
          <w:rFonts w:ascii="Garamond" w:hAnsi="Garamond"/>
          <w:color w:val="000000" w:themeColor="text1"/>
        </w:rPr>
      </w:pPr>
      <w:r w:rsidRPr="005E0696">
        <w:rPr>
          <w:rFonts w:ascii="Garamond" w:hAnsi="Garamond"/>
          <w:color w:val="000000" w:themeColor="text1"/>
        </w:rPr>
        <w:t>STDEV ~~ MD_log</w:t>
      </w:r>
    </w:p>
    <w:p w14:paraId="005FFE89" w14:textId="77777777" w:rsidR="00FD7214" w:rsidRPr="005E0696" w:rsidRDefault="00FD7214" w:rsidP="00FD7214">
      <w:pPr>
        <w:rPr>
          <w:rFonts w:ascii="Garamond" w:hAnsi="Garamond"/>
          <w:color w:val="000000" w:themeColor="text1"/>
        </w:rPr>
      </w:pPr>
      <w:r w:rsidRPr="005E0696">
        <w:rPr>
          <w:rFonts w:ascii="Garamond" w:hAnsi="Garamond"/>
          <w:color w:val="000000" w:themeColor="text1"/>
        </w:rPr>
        <w:t>STDEV ~~ GUTT</w:t>
      </w:r>
      <w:r>
        <w:rPr>
          <w:rFonts w:ascii="Garamond" w:hAnsi="Garamond"/>
          <w:color w:val="000000" w:themeColor="text1"/>
        </w:rPr>
        <w:t>N</w:t>
      </w:r>
      <w:r w:rsidRPr="005E0696">
        <w:rPr>
          <w:rFonts w:ascii="Garamond" w:hAnsi="Garamond"/>
          <w:color w:val="000000" w:themeColor="text1"/>
        </w:rPr>
        <w:t>_log</w:t>
      </w:r>
    </w:p>
    <w:p w14:paraId="7DB47854" w14:textId="77777777" w:rsidR="00FD7214" w:rsidRPr="005E0696" w:rsidRDefault="00FD7214" w:rsidP="00FD7214">
      <w:pPr>
        <w:rPr>
          <w:rFonts w:ascii="Garamond" w:hAnsi="Garamond"/>
          <w:color w:val="000000" w:themeColor="text1"/>
        </w:rPr>
      </w:pPr>
    </w:p>
    <w:p w14:paraId="0F7925F3" w14:textId="77777777" w:rsidR="00FD7214" w:rsidRPr="005E0696" w:rsidRDefault="00FD7214" w:rsidP="00FD7214">
      <w:pPr>
        <w:rPr>
          <w:rFonts w:ascii="Garamond" w:hAnsi="Garamond"/>
          <w:color w:val="000000" w:themeColor="text1"/>
        </w:rPr>
      </w:pPr>
      <w:r w:rsidRPr="005E0696">
        <w:rPr>
          <w:rFonts w:ascii="Garamond" w:hAnsi="Garamond"/>
          <w:color w:val="000000" w:themeColor="text1"/>
        </w:rPr>
        <w:t xml:space="preserve">BS ~ </w:t>
      </w:r>
      <w:r w:rsidR="00DF76B0">
        <w:rPr>
          <w:rFonts w:ascii="Garamond" w:hAnsi="Garamond"/>
          <w:color w:val="000000" w:themeColor="text1"/>
        </w:rPr>
        <w:t>Variability</w:t>
      </w:r>
    </w:p>
    <w:p w14:paraId="35B1931A" w14:textId="77777777" w:rsidR="00FD7214" w:rsidRPr="005E0696" w:rsidRDefault="00FD7214" w:rsidP="00FD7214">
      <w:pPr>
        <w:rPr>
          <w:rFonts w:ascii="Garamond" w:hAnsi="Garamond"/>
          <w:color w:val="000000" w:themeColor="text1"/>
        </w:rPr>
      </w:pPr>
      <w:r w:rsidRPr="005E0696">
        <w:rPr>
          <w:rFonts w:ascii="Garamond" w:hAnsi="Garamond"/>
          <w:color w:val="000000" w:themeColor="text1"/>
        </w:rPr>
        <w:t xml:space="preserve">BS ~ </w:t>
      </w:r>
      <w:r w:rsidR="00DF76B0">
        <w:rPr>
          <w:rFonts w:ascii="Garamond" w:hAnsi="Garamond"/>
          <w:color w:val="000000" w:themeColor="text1"/>
        </w:rPr>
        <w:t>Regression</w:t>
      </w:r>
    </w:p>
    <w:p w14:paraId="78650C48" w14:textId="77777777" w:rsidR="00FD7214" w:rsidRPr="005E0696" w:rsidRDefault="00FD7214" w:rsidP="00FD7214">
      <w:pPr>
        <w:rPr>
          <w:rFonts w:ascii="Garamond" w:hAnsi="Garamond"/>
          <w:color w:val="000000" w:themeColor="text1"/>
        </w:rPr>
      </w:pPr>
      <w:r w:rsidRPr="005E0696">
        <w:rPr>
          <w:rFonts w:ascii="Garamond" w:hAnsi="Garamond"/>
          <w:color w:val="000000" w:themeColor="text1"/>
        </w:rPr>
        <w:t xml:space="preserve">BS ~ </w:t>
      </w:r>
      <w:r w:rsidR="00DF76B0">
        <w:rPr>
          <w:rFonts w:ascii="Garamond" w:hAnsi="Garamond"/>
          <w:color w:val="000000" w:themeColor="text1"/>
        </w:rPr>
        <w:t>PersonFit</w:t>
      </w:r>
    </w:p>
    <w:p w14:paraId="57951D11" w14:textId="77777777" w:rsidR="00FD7214" w:rsidRPr="005E0696" w:rsidRDefault="00FD7214" w:rsidP="00FD7214">
      <w:pPr>
        <w:rPr>
          <w:rFonts w:ascii="Garamond" w:hAnsi="Garamond"/>
          <w:color w:val="000000" w:themeColor="text1"/>
        </w:rPr>
      </w:pPr>
    </w:p>
    <w:p w14:paraId="0E88F935" w14:textId="77777777" w:rsidR="00FD7214" w:rsidRPr="005E0696" w:rsidRDefault="00FD7214" w:rsidP="00FD7214">
      <w:pPr>
        <w:rPr>
          <w:rFonts w:ascii="Garamond" w:hAnsi="Garamond"/>
          <w:color w:val="000000" w:themeColor="text1"/>
        </w:rPr>
      </w:pPr>
    </w:p>
    <w:p w14:paraId="37CD2C8A" w14:textId="77777777" w:rsidR="00FD7214" w:rsidRPr="005E0696" w:rsidRDefault="00FD7214" w:rsidP="00FD7214">
      <w:pPr>
        <w:rPr>
          <w:rFonts w:ascii="Garamond" w:hAnsi="Garamond"/>
          <w:color w:val="000000" w:themeColor="text1"/>
        </w:rPr>
      </w:pPr>
      <w:r w:rsidRPr="005E0696">
        <w:rPr>
          <w:rFonts w:ascii="Garamond" w:hAnsi="Garamond"/>
          <w:color w:val="000000" w:themeColor="text1"/>
        </w:rPr>
        <w:t xml:space="preserve">' </w:t>
      </w:r>
    </w:p>
    <w:p w14:paraId="55326C25" w14:textId="77777777" w:rsidR="00FD7214" w:rsidRPr="005E0696" w:rsidRDefault="00FD7214" w:rsidP="00FD7214">
      <w:pPr>
        <w:rPr>
          <w:rFonts w:ascii="Garamond" w:hAnsi="Garamond"/>
          <w:color w:val="000000" w:themeColor="text1"/>
        </w:rPr>
      </w:pPr>
      <w:r w:rsidRPr="005E0696">
        <w:rPr>
          <w:rFonts w:ascii="Garamond" w:hAnsi="Garamond"/>
          <w:color w:val="000000" w:themeColor="text1"/>
        </w:rPr>
        <w:t xml:space="preserve">fit &lt;- cfa (threefactor, data = </w:t>
      </w:r>
      <w:r w:rsidR="00025347" w:rsidRPr="00AE30AE">
        <w:rPr>
          <w:rFonts w:ascii="Garamond" w:hAnsi="Garamond"/>
        </w:rPr>
        <w:t>RE</w:t>
      </w:r>
      <w:r w:rsidR="00025347">
        <w:rPr>
          <w:rFonts w:ascii="Garamond" w:hAnsi="Garamond"/>
        </w:rPr>
        <w:t>_DATA2_OSF</w:t>
      </w:r>
      <w:r w:rsidRPr="005E0696">
        <w:rPr>
          <w:rFonts w:ascii="Garamond" w:hAnsi="Garamond"/>
          <w:color w:val="000000" w:themeColor="text1"/>
        </w:rPr>
        <w:t>, std.lv = TRUE, orthogonal = FALSE)</w:t>
      </w:r>
    </w:p>
    <w:p w14:paraId="0A6BA242" w14:textId="77777777" w:rsidR="00FD7214" w:rsidRPr="005E0696" w:rsidRDefault="00FD7214" w:rsidP="00FD7214">
      <w:pPr>
        <w:rPr>
          <w:rFonts w:ascii="Garamond" w:hAnsi="Garamond"/>
          <w:color w:val="000000" w:themeColor="text1"/>
        </w:rPr>
      </w:pPr>
      <w:r w:rsidRPr="005E0696">
        <w:rPr>
          <w:rFonts w:ascii="Garamond" w:hAnsi="Garamond"/>
          <w:color w:val="000000" w:themeColor="text1"/>
        </w:rPr>
        <w:t>summary(fit, standardized = TRUE, fit.measures=TRUE, rsq = TRUE)</w:t>
      </w:r>
    </w:p>
    <w:p w14:paraId="5E3C7725" w14:textId="77777777" w:rsidR="00FD7214" w:rsidRPr="005E0696" w:rsidRDefault="00FD7214" w:rsidP="00FD7214">
      <w:pPr>
        <w:rPr>
          <w:rFonts w:ascii="Garamond" w:hAnsi="Garamond"/>
          <w:color w:val="000000" w:themeColor="text1"/>
        </w:rPr>
      </w:pPr>
      <w:r w:rsidRPr="005E0696">
        <w:rPr>
          <w:rFonts w:ascii="Garamond" w:hAnsi="Garamond"/>
          <w:color w:val="000000" w:themeColor="text1"/>
        </w:rPr>
        <w:t>modindices(fit, sort. = TRUE)</w:t>
      </w:r>
    </w:p>
    <w:p w14:paraId="50B3B6FC" w14:textId="77777777" w:rsidR="00FD7214" w:rsidRDefault="00FD7214" w:rsidP="00FD7214">
      <w:pPr>
        <w:rPr>
          <w:rFonts w:ascii="Garamond" w:hAnsi="Garamond"/>
          <w:color w:val="000000" w:themeColor="text1"/>
        </w:rPr>
      </w:pPr>
      <w:r w:rsidRPr="005E0696">
        <w:rPr>
          <w:rFonts w:ascii="Garamond" w:hAnsi="Garamond"/>
          <w:color w:val="000000" w:themeColor="text1"/>
        </w:rPr>
        <w:t>semPaths(fit, whatLabels = "std", layout = "tree")</w:t>
      </w:r>
    </w:p>
    <w:p w14:paraId="197FB4A5" w14:textId="77777777" w:rsidR="00FD7214" w:rsidRDefault="00FD7214" w:rsidP="00FD7214">
      <w:pPr>
        <w:rPr>
          <w:rFonts w:ascii="Garamond" w:hAnsi="Garamond"/>
          <w:b/>
        </w:rPr>
      </w:pPr>
    </w:p>
    <w:p w14:paraId="5341E246" w14:textId="77777777" w:rsidR="003566CA" w:rsidRPr="003566CA" w:rsidRDefault="003566CA" w:rsidP="003566CA">
      <w:pPr>
        <w:rPr>
          <w:rFonts w:ascii="Garamond" w:hAnsi="Garamond"/>
          <w:b/>
        </w:rPr>
      </w:pPr>
    </w:p>
    <w:p w14:paraId="21928A72" w14:textId="77777777" w:rsidR="003566CA" w:rsidRP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t>threefactor &lt;- '</w:t>
      </w:r>
    </w:p>
    <w:p w14:paraId="0DD60A4A" w14:textId="77777777" w:rsidR="003566CA" w:rsidRPr="003566CA" w:rsidRDefault="003566CA" w:rsidP="003566CA">
      <w:pPr>
        <w:rPr>
          <w:rFonts w:ascii="Garamond" w:hAnsi="Garamond"/>
          <w:b/>
        </w:rPr>
      </w:pPr>
    </w:p>
    <w:p w14:paraId="6755684F" w14:textId="77777777" w:rsidR="003566CA" w:rsidRP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t>Variability =~ REI_2 + LS_recip + STDEV</w:t>
      </w:r>
    </w:p>
    <w:p w14:paraId="528F9E14" w14:textId="77777777" w:rsidR="003566CA" w:rsidRP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t xml:space="preserve">Regression =~ PSI + PAI_recip + EOI </w:t>
      </w:r>
    </w:p>
    <w:p w14:paraId="6AB03703" w14:textId="77777777" w:rsidR="003566CA" w:rsidRP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t xml:space="preserve">PersonFit =~ GUTT_log + LZ + MD_log </w:t>
      </w:r>
    </w:p>
    <w:p w14:paraId="053B4E74" w14:textId="77777777" w:rsidR="003566CA" w:rsidRPr="003566CA" w:rsidRDefault="003566CA" w:rsidP="003566CA">
      <w:pPr>
        <w:rPr>
          <w:rFonts w:ascii="Garamond" w:hAnsi="Garamond"/>
          <w:b/>
        </w:rPr>
      </w:pPr>
    </w:p>
    <w:p w14:paraId="4F3D5BE1" w14:textId="77777777" w:rsidR="003566CA" w:rsidRP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t>STDEV ~~ GUTT_log</w:t>
      </w:r>
    </w:p>
    <w:p w14:paraId="7FFAB93A" w14:textId="77777777" w:rsidR="003566CA" w:rsidRP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t>STDEV ~~ MD_log</w:t>
      </w:r>
    </w:p>
    <w:p w14:paraId="50A0D4E3" w14:textId="77777777" w:rsidR="003566CA" w:rsidRP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t>STDEV ~~ LZ</w:t>
      </w:r>
    </w:p>
    <w:p w14:paraId="4513FB2E" w14:textId="77777777" w:rsidR="003566CA" w:rsidRPr="003566CA" w:rsidRDefault="003566CA" w:rsidP="003566CA">
      <w:pPr>
        <w:rPr>
          <w:rFonts w:ascii="Garamond" w:hAnsi="Garamond"/>
          <w:b/>
        </w:rPr>
      </w:pPr>
    </w:p>
    <w:p w14:paraId="2A97F113" w14:textId="77777777" w:rsidR="003566CA" w:rsidRP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t>BS ~ Variability</w:t>
      </w:r>
    </w:p>
    <w:p w14:paraId="220825D1" w14:textId="77777777" w:rsidR="003566CA" w:rsidRP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t>BS ~ Regression</w:t>
      </w:r>
    </w:p>
    <w:p w14:paraId="2D9F9A72" w14:textId="77777777" w:rsidR="003566CA" w:rsidRP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t>BS ~ PersonFit</w:t>
      </w:r>
    </w:p>
    <w:p w14:paraId="5EF4C0E2" w14:textId="77777777" w:rsidR="003566CA" w:rsidRPr="003566CA" w:rsidRDefault="003566CA" w:rsidP="003566CA">
      <w:pPr>
        <w:rPr>
          <w:rFonts w:ascii="Garamond" w:hAnsi="Garamond"/>
          <w:b/>
        </w:rPr>
      </w:pPr>
    </w:p>
    <w:p w14:paraId="6E988427" w14:textId="77777777" w:rsidR="003566CA" w:rsidRPr="003566CA" w:rsidRDefault="003566CA" w:rsidP="003566CA">
      <w:pPr>
        <w:rPr>
          <w:rFonts w:ascii="Garamond" w:hAnsi="Garamond"/>
          <w:b/>
        </w:rPr>
      </w:pPr>
    </w:p>
    <w:p w14:paraId="6C12B524" w14:textId="77777777" w:rsidR="003566CA" w:rsidRP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t xml:space="preserve">' </w:t>
      </w:r>
    </w:p>
    <w:p w14:paraId="24BC125A" w14:textId="77777777" w:rsidR="003566CA" w:rsidRP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lastRenderedPageBreak/>
        <w:t>fit &lt;- cfa (threefactor, data = RE_DATA2_OSF_rev, std.lv = TRUE, orthogonal = FALSE)</w:t>
      </w:r>
    </w:p>
    <w:p w14:paraId="5E18CC4D" w14:textId="77777777" w:rsidR="003566CA" w:rsidRP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t>summary(fit, standardized = TRUE, fit.measures=TRUE, rsq = TRUE)</w:t>
      </w:r>
    </w:p>
    <w:p w14:paraId="78629C5B" w14:textId="77777777" w:rsidR="003566CA" w:rsidRP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t>modindices(fit, sort. = TRUE)</w:t>
      </w:r>
    </w:p>
    <w:p w14:paraId="7A154EF5" w14:textId="77777777" w:rsidR="003566CA" w:rsidRDefault="003566CA" w:rsidP="003566CA">
      <w:pPr>
        <w:rPr>
          <w:rFonts w:ascii="Garamond" w:hAnsi="Garamond"/>
          <w:b/>
        </w:rPr>
      </w:pPr>
      <w:r w:rsidRPr="003566CA">
        <w:rPr>
          <w:rFonts w:ascii="Garamond" w:hAnsi="Garamond"/>
          <w:b/>
        </w:rPr>
        <w:t>semPaths(fit, whatLabels = "std", layout = "tree")</w:t>
      </w:r>
    </w:p>
    <w:p w14:paraId="1E830F9B" w14:textId="77777777" w:rsidR="003566CA" w:rsidRDefault="003566CA">
      <w:pPr>
        <w:rPr>
          <w:rFonts w:ascii="Garamond" w:hAnsi="Garamond"/>
          <w:b/>
        </w:rPr>
      </w:pPr>
    </w:p>
    <w:p w14:paraId="24FA77DD" w14:textId="77777777" w:rsidR="003566CA" w:rsidRDefault="003566CA">
      <w:pPr>
        <w:rPr>
          <w:rFonts w:ascii="Garamond" w:hAnsi="Garamond"/>
          <w:b/>
        </w:rPr>
      </w:pPr>
    </w:p>
    <w:p w14:paraId="37D528DC" w14:textId="77777777" w:rsidR="00FD7214" w:rsidRDefault="00FD7214" w:rsidP="00FD7214">
      <w:pPr>
        <w:rPr>
          <w:rFonts w:ascii="Garamond" w:hAnsi="Garamond"/>
          <w:b/>
        </w:rPr>
      </w:pPr>
    </w:p>
    <w:p w14:paraId="078D5605" w14:textId="77777777" w:rsidR="00FD7214" w:rsidRPr="00B8507A" w:rsidRDefault="00FD7214" w:rsidP="00B8507A">
      <w:pPr>
        <w:jc w:val="center"/>
        <w:rPr>
          <w:rFonts w:ascii="Garamond" w:hAnsi="Garamond"/>
          <w:b/>
          <w:sz w:val="40"/>
          <w:szCs w:val="40"/>
          <w:u w:val="single"/>
        </w:rPr>
      </w:pPr>
      <w:r w:rsidRPr="00B8507A">
        <w:rPr>
          <w:rFonts w:ascii="Garamond" w:hAnsi="Garamond"/>
          <w:b/>
          <w:sz w:val="40"/>
          <w:szCs w:val="40"/>
          <w:u w:val="single"/>
        </w:rPr>
        <w:t>STUDY 2</w:t>
      </w:r>
    </w:p>
    <w:p w14:paraId="5429A5FA" w14:textId="77777777" w:rsidR="00FD7214" w:rsidRDefault="00FD7214" w:rsidP="00FD7214">
      <w:pPr>
        <w:rPr>
          <w:rFonts w:ascii="Garamond" w:hAnsi="Garamond"/>
          <w:b/>
        </w:rPr>
      </w:pPr>
    </w:p>
    <w:p w14:paraId="5CD14F72" w14:textId="77777777" w:rsidR="00B8507A" w:rsidRDefault="00AF6EF6" w:rsidP="00FD7214">
      <w:pPr>
        <w:rPr>
          <w:rFonts w:ascii="Garamond" w:hAnsi="Garamond"/>
        </w:rPr>
      </w:pPr>
      <w:r w:rsidRPr="00AF6EF6">
        <w:rPr>
          <w:rFonts w:ascii="Garamond" w:hAnsi="Garamond"/>
          <w:highlight w:val="yellow"/>
        </w:rPr>
        <w:t>[use dataset 6]</w:t>
      </w:r>
    </w:p>
    <w:p w14:paraId="64E1AA45" w14:textId="77777777" w:rsidR="00AF6EF6" w:rsidRDefault="00AF6EF6" w:rsidP="00FD7214">
      <w:pPr>
        <w:rPr>
          <w:rFonts w:ascii="Garamond" w:hAnsi="Garamond"/>
        </w:rPr>
      </w:pPr>
    </w:p>
    <w:p w14:paraId="404DFB73" w14:textId="77777777" w:rsidR="00B8507A" w:rsidRDefault="00B8507A" w:rsidP="00FD7214">
      <w:pPr>
        <w:rPr>
          <w:rFonts w:ascii="Garamond" w:hAnsi="Garamond"/>
        </w:rPr>
      </w:pPr>
      <w:r w:rsidRPr="00FD7214">
        <w:rPr>
          <w:rFonts w:ascii="Garamond" w:hAnsi="Garamond"/>
          <w:b/>
          <w:sz w:val="40"/>
          <w:szCs w:val="40"/>
        </w:rPr>
        <w:t>CONSTRUCT AND NORMALIZE VARIABLES</w:t>
      </w:r>
    </w:p>
    <w:p w14:paraId="0AB43137" w14:textId="77777777" w:rsidR="009B4829" w:rsidRDefault="009B4829" w:rsidP="00FD7214">
      <w:pPr>
        <w:rPr>
          <w:rFonts w:ascii="Garamond" w:hAnsi="Garamond"/>
        </w:rPr>
      </w:pPr>
    </w:p>
    <w:p w14:paraId="3DD0B491" w14:textId="77777777" w:rsidR="00DD1DEA" w:rsidRPr="00696391" w:rsidRDefault="00DD1DEA" w:rsidP="00DD1DEA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IF (ASIAN = 1 and BLACK = 0 and LATINO = 0 and NATIVE = 0 and WHITE = 0)</w:t>
      </w:r>
    </w:p>
    <w:p w14:paraId="0AABF140" w14:textId="77777777" w:rsidR="00DD1DEA" w:rsidRPr="00696391" w:rsidRDefault="00DD1DEA" w:rsidP="00DD1DEA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RACE = 1.</w:t>
      </w:r>
    </w:p>
    <w:p w14:paraId="0152DE2C" w14:textId="77777777" w:rsidR="00DD1DEA" w:rsidRPr="00696391" w:rsidRDefault="00DD1DEA" w:rsidP="00DD1DEA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IF (ASIAN = 0 and BLACK = 1 and LATINO = 0 and NATIVE = 0 and WHITE = 0)</w:t>
      </w:r>
    </w:p>
    <w:p w14:paraId="6322011E" w14:textId="77777777" w:rsidR="00DD1DEA" w:rsidRPr="00696391" w:rsidRDefault="00DD1DEA" w:rsidP="00DD1DEA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RACE = 2.</w:t>
      </w:r>
    </w:p>
    <w:p w14:paraId="2A91D283" w14:textId="77777777" w:rsidR="00DD1DEA" w:rsidRPr="00696391" w:rsidRDefault="00DD1DEA" w:rsidP="00DD1DEA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IF (ASIAN = 0 and BLACK = 0 and LATINO = 1 and NATIVE = 0 and WHITE = 0)</w:t>
      </w:r>
    </w:p>
    <w:p w14:paraId="3745BF23" w14:textId="77777777" w:rsidR="00DD1DEA" w:rsidRPr="00696391" w:rsidRDefault="00DD1DEA" w:rsidP="00DD1DEA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RACE = 3.</w:t>
      </w:r>
    </w:p>
    <w:p w14:paraId="09C26980" w14:textId="77777777" w:rsidR="00DD1DEA" w:rsidRPr="00696391" w:rsidRDefault="00DD1DEA" w:rsidP="00DD1DEA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IF (ASIAN = 0 and BLACK = 0 and LATINO = 0 and NATIVE = 0 and WHITE = 1)</w:t>
      </w:r>
    </w:p>
    <w:p w14:paraId="0256076E" w14:textId="77777777" w:rsidR="00DD1DEA" w:rsidRPr="00696391" w:rsidRDefault="00DD1DEA" w:rsidP="00DD1DEA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 xml:space="preserve">RACE = </w:t>
      </w:r>
      <w:r w:rsidR="00FD6CD9">
        <w:rPr>
          <w:rFonts w:ascii="Garamond" w:hAnsi="Garamond"/>
          <w:color w:val="000000"/>
        </w:rPr>
        <w:t>5</w:t>
      </w:r>
      <w:r w:rsidRPr="00696391">
        <w:rPr>
          <w:rFonts w:ascii="Garamond" w:hAnsi="Garamond"/>
          <w:color w:val="000000"/>
        </w:rPr>
        <w:t>.</w:t>
      </w:r>
    </w:p>
    <w:p w14:paraId="3967B5B8" w14:textId="77777777" w:rsidR="00DD1DEA" w:rsidRDefault="00DD1DEA" w:rsidP="00DD1DEA">
      <w:pPr>
        <w:rPr>
          <w:rFonts w:ascii="Garamond" w:hAnsi="Garamond"/>
          <w:color w:val="000000"/>
        </w:rPr>
      </w:pPr>
      <w:r w:rsidRPr="00696391">
        <w:rPr>
          <w:rFonts w:ascii="Garamond" w:hAnsi="Garamond"/>
          <w:color w:val="000000"/>
        </w:rPr>
        <w:t>EXECUTE.</w:t>
      </w:r>
    </w:p>
    <w:p w14:paraId="5AB31482" w14:textId="77777777" w:rsidR="00DD1DEA" w:rsidRDefault="00DD1DEA" w:rsidP="009B4829">
      <w:pPr>
        <w:rPr>
          <w:rFonts w:ascii="Garamond" w:eastAsia="Garamond" w:hAnsi="Garamond" w:cs="Garamond"/>
        </w:rPr>
      </w:pPr>
    </w:p>
    <w:p w14:paraId="2326A6B4" w14:textId="77777777" w:rsidR="00DD1DEA" w:rsidRDefault="00DD1DEA" w:rsidP="009B4829">
      <w:pPr>
        <w:rPr>
          <w:rFonts w:ascii="Garamond" w:eastAsia="Garamond" w:hAnsi="Garamond" w:cs="Garamond"/>
        </w:rPr>
      </w:pPr>
    </w:p>
    <w:p w14:paraId="1CD61B50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eastAsia="Garamond" w:hAnsi="Garamond" w:cs="Garamond"/>
        </w:rPr>
        <w:t>RECODE GEN2 BEH4 (6=1) (5=2) (4=3) (3=4) (2=5) (1=6) INTO GEN2r BEH4r.</w:t>
      </w:r>
    </w:p>
    <w:p w14:paraId="5CE29052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eastAsia="Garamond" w:hAnsi="Garamond" w:cs="Garamond"/>
        </w:rPr>
        <w:t>EXECUTE.</w:t>
      </w:r>
    </w:p>
    <w:p w14:paraId="7AC785D5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eastAsia="Garamond" w:hAnsi="Garamond" w:cs="Garamond"/>
        </w:rPr>
        <w:t xml:space="preserve"> </w:t>
      </w:r>
    </w:p>
    <w:p w14:paraId="536639BC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eastAsia="Garamond" w:hAnsi="Garamond" w:cs="Garamond"/>
        </w:rPr>
        <w:t>COMPUTE BARS=SPEC1 + SPEC2 + SPEC3 + SPEC4 + GEN1 + GEN2r + GEN3 + GEN4 + PHEN1 + PHEN2 + PHEN3 + PHEN4 + BEH1 + BEH2 + BEH3 + BEH4r.</w:t>
      </w:r>
    </w:p>
    <w:p w14:paraId="13C1B6CB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eastAsia="Garamond" w:hAnsi="Garamond" w:cs="Garamond"/>
        </w:rPr>
        <w:t>EXECUTE.</w:t>
      </w:r>
    </w:p>
    <w:p w14:paraId="098E46E4" w14:textId="77777777" w:rsidR="009B4829" w:rsidRDefault="009B4829" w:rsidP="00FD7214">
      <w:pPr>
        <w:rPr>
          <w:rFonts w:ascii="Garamond" w:hAnsi="Garamond"/>
        </w:rPr>
      </w:pPr>
    </w:p>
    <w:p w14:paraId="324254B2" w14:textId="77777777" w:rsidR="009B4829" w:rsidRPr="00352A61" w:rsidRDefault="009B4829" w:rsidP="009B4829">
      <w:pPr>
        <w:rPr>
          <w:rFonts w:ascii="Garamond" w:hAnsi="Garamond"/>
          <w:b/>
          <w:color w:val="000000" w:themeColor="text1"/>
        </w:rPr>
      </w:pPr>
      <w:r w:rsidRPr="00F41280">
        <w:rPr>
          <w:rFonts w:ascii="Garamond" w:hAnsi="Garamond"/>
          <w:b/>
          <w:color w:val="000000" w:themeColor="text1"/>
        </w:rPr>
        <w:t>CALCULATE VARIABLES</w:t>
      </w:r>
    </w:p>
    <w:p w14:paraId="35B80F8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71385FDE" w14:textId="77777777" w:rsidR="009B4829" w:rsidRPr="009B4829" w:rsidRDefault="009B4829" w:rsidP="009B4829">
      <w:pPr>
        <w:rPr>
          <w:rFonts w:ascii="Garamond" w:hAnsi="Garamond"/>
          <w:color w:val="BFBFBF" w:themeColor="background1" w:themeShade="BF"/>
        </w:rPr>
      </w:pPr>
      <w:r w:rsidRPr="009B4829">
        <w:rPr>
          <w:rFonts w:ascii="Garamond" w:hAnsi="Garamond"/>
          <w:color w:val="BFBFBF" w:themeColor="background1" w:themeShade="BF"/>
        </w:rPr>
        <w:t>**calculates MD</w:t>
      </w:r>
    </w:p>
    <w:p w14:paraId="1AC2BFD6" w14:textId="77777777" w:rsidR="009B4829" w:rsidRDefault="009B4829" w:rsidP="009B4829">
      <w:pPr>
        <w:rPr>
          <w:rFonts w:ascii="Garamond" w:hAnsi="Garamond"/>
          <w:color w:val="000000" w:themeColor="text1"/>
        </w:rPr>
      </w:pPr>
    </w:p>
    <w:p w14:paraId="3C4635B5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REGRESSION</w:t>
      </w:r>
    </w:p>
    <w:p w14:paraId="6C8726B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/MISSING LISTWISE</w:t>
      </w:r>
    </w:p>
    <w:p w14:paraId="17E5ED2A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/STATISTICS COEFF OUTS R ANOVA</w:t>
      </w:r>
    </w:p>
    <w:p w14:paraId="6AC8294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/DEPENDENT X</w:t>
      </w:r>
    </w:p>
    <w:p w14:paraId="1BE3FAB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/METHOD=ENTER </w:t>
      </w:r>
      <w:r w:rsidRPr="00F41280">
        <w:rPr>
          <w:rFonts w:ascii="Garamond" w:eastAsia="Garamond" w:hAnsi="Garamond" w:cs="Garamond"/>
        </w:rPr>
        <w:t>SPEC1 SPEC2 SPEC3 SPEC4 GEN1 GEN2r GEN3 GEN4 PHEN1 PHEN2 PHEN3 PHEN4 BEH1 BEH2 BEH3 BEH4r</w:t>
      </w:r>
    </w:p>
    <w:p w14:paraId="1415C5E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/CASEWISE PLOT(ZRESID) OUTLIERS(3)</w:t>
      </w:r>
    </w:p>
    <w:p w14:paraId="2255E1B9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/SAVE MAHAL (MD).</w:t>
      </w:r>
    </w:p>
    <w:p w14:paraId="53C12F8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exe.</w:t>
      </w:r>
      <w:r w:rsidRPr="00F41280">
        <w:rPr>
          <w:rFonts w:ascii="Garamond" w:hAnsi="Garamond"/>
          <w:color w:val="000000" w:themeColor="text1"/>
        </w:rPr>
        <w:br/>
      </w:r>
    </w:p>
    <w:p w14:paraId="35492629" w14:textId="77777777" w:rsidR="009B4829" w:rsidRPr="00510ECD" w:rsidRDefault="009B4829" w:rsidP="009B4829">
      <w:pPr>
        <w:rPr>
          <w:rFonts w:ascii="Garamond" w:hAnsi="Garamond"/>
          <w:color w:val="BFBFBF" w:themeColor="background1" w:themeShade="BF"/>
        </w:rPr>
      </w:pPr>
      <w:r w:rsidRPr="00F41280">
        <w:rPr>
          <w:rFonts w:ascii="Garamond" w:hAnsi="Garamond"/>
          <w:color w:val="BFBFBF" w:themeColor="background1" w:themeShade="BF"/>
        </w:rPr>
        <w:t>**</w:t>
      </w:r>
      <w:r w:rsidRPr="009B4829">
        <w:rPr>
          <w:rFonts w:ascii="Garamond" w:hAnsi="Garamond"/>
          <w:color w:val="BFBFBF" w:themeColor="background1" w:themeShade="BF"/>
        </w:rPr>
        <w:t xml:space="preserve">**calculates </w:t>
      </w:r>
      <w:r>
        <w:rPr>
          <w:rFonts w:ascii="Garamond" w:hAnsi="Garamond"/>
          <w:color w:val="BFBFBF" w:themeColor="background1" w:themeShade="BF"/>
        </w:rPr>
        <w:t>REI</w:t>
      </w:r>
    </w:p>
    <w:p w14:paraId="5249BDBF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720133D5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COUNT VALUE1tally=</w:t>
      </w:r>
      <w:r w:rsidRPr="00F41280">
        <w:rPr>
          <w:rFonts w:ascii="Garamond" w:eastAsia="Garamond" w:hAnsi="Garamond" w:cs="Garamond"/>
        </w:rPr>
        <w:t xml:space="preserve"> SPEC1, SPEC2, SPEC3, SPEC4, GEN1, GEN2, GEN3, GEN4, PHEN1, PHEN2, PHEN3, PHEN4, BEH1, BEH2, BEH3, BEH4</w:t>
      </w:r>
      <w:r w:rsidRPr="00F41280">
        <w:rPr>
          <w:rFonts w:ascii="Garamond" w:hAnsi="Garamond"/>
          <w:color w:val="000000" w:themeColor="text1"/>
        </w:rPr>
        <w:t xml:space="preserve"> (1).</w:t>
      </w:r>
    </w:p>
    <w:p w14:paraId="332E5E5A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COUNT VALUE2tally=</w:t>
      </w:r>
      <w:r w:rsidRPr="00F41280">
        <w:rPr>
          <w:rFonts w:ascii="Garamond" w:eastAsia="Garamond" w:hAnsi="Garamond" w:cs="Garamond"/>
        </w:rPr>
        <w:t xml:space="preserve"> SPEC1, SPEC2, SPEC3, SPEC4, GEN1, GEN2, GEN3, GEN4, PHEN1, PHEN2, PHEN3, PHEN4, BEH1, BEH2, BEH3, BEH4</w:t>
      </w:r>
      <w:r w:rsidRPr="00F41280">
        <w:rPr>
          <w:rFonts w:ascii="Garamond" w:hAnsi="Garamond"/>
          <w:color w:val="000000" w:themeColor="text1"/>
        </w:rPr>
        <w:t xml:space="preserve"> (2).</w:t>
      </w:r>
    </w:p>
    <w:p w14:paraId="14E672C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COUNT VALUE3tally=</w:t>
      </w:r>
      <w:r w:rsidRPr="00F41280">
        <w:rPr>
          <w:rFonts w:ascii="Garamond" w:eastAsia="Garamond" w:hAnsi="Garamond" w:cs="Garamond"/>
        </w:rPr>
        <w:t xml:space="preserve"> SPEC1, SPEC2, SPEC3, SPEC4, GEN1, GEN2, GEN3, GEN4, PHEN1, PHEN2, PHEN3, PHEN4, BEH1, BEH2, BEH3, BEH4</w:t>
      </w:r>
      <w:r w:rsidRPr="00F41280">
        <w:rPr>
          <w:rFonts w:ascii="Garamond" w:hAnsi="Garamond"/>
          <w:color w:val="000000" w:themeColor="text1"/>
        </w:rPr>
        <w:t xml:space="preserve"> (3).</w:t>
      </w:r>
    </w:p>
    <w:p w14:paraId="67CEB640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COUNT VALUE4tally=</w:t>
      </w:r>
      <w:r w:rsidRPr="00F41280">
        <w:rPr>
          <w:rFonts w:ascii="Garamond" w:eastAsia="Garamond" w:hAnsi="Garamond" w:cs="Garamond"/>
        </w:rPr>
        <w:t xml:space="preserve"> SPEC1, SPEC2, SPEC3, SPEC4, GEN1, GEN2, GEN3, GEN4, PHEN1, PHEN2, PHEN3, PHEN4, BEH1, BEH2, BEH3, BEH4</w:t>
      </w:r>
      <w:r w:rsidRPr="00F41280">
        <w:rPr>
          <w:rFonts w:ascii="Garamond" w:hAnsi="Garamond"/>
          <w:color w:val="000000" w:themeColor="text1"/>
        </w:rPr>
        <w:t xml:space="preserve"> (4).</w:t>
      </w:r>
    </w:p>
    <w:p w14:paraId="0032B3A9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COUNT VALUE5tally=</w:t>
      </w:r>
      <w:r w:rsidRPr="00F41280">
        <w:rPr>
          <w:rFonts w:ascii="Garamond" w:eastAsia="Garamond" w:hAnsi="Garamond" w:cs="Garamond"/>
        </w:rPr>
        <w:t xml:space="preserve"> SPEC1, SPEC2, SPEC3, SPEC4, GEN1, GEN2, GEN3, GEN4, PHEN1, PHEN2, PHEN3, PHEN4, BEH1, BEH2, BEH3, BEH4</w:t>
      </w:r>
      <w:r w:rsidRPr="00F41280">
        <w:rPr>
          <w:rFonts w:ascii="Garamond" w:hAnsi="Garamond"/>
          <w:color w:val="000000" w:themeColor="text1"/>
        </w:rPr>
        <w:t xml:space="preserve"> (5).</w:t>
      </w:r>
    </w:p>
    <w:p w14:paraId="3422F7E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COUNT VALUE6tally=</w:t>
      </w:r>
      <w:r w:rsidRPr="00F41280">
        <w:rPr>
          <w:rFonts w:ascii="Garamond" w:eastAsia="Garamond" w:hAnsi="Garamond" w:cs="Garamond"/>
        </w:rPr>
        <w:t xml:space="preserve"> SPEC1, SPEC2, SPEC3, SPEC4, GEN1, GEN2, GEN3, GEN4, PHEN1, PHEN2, PHEN3, PHEN4, BEH1, BEH2, BEH3, BEH4</w:t>
      </w:r>
      <w:r w:rsidRPr="00F41280">
        <w:rPr>
          <w:rFonts w:ascii="Garamond" w:hAnsi="Garamond"/>
          <w:color w:val="000000" w:themeColor="text1"/>
        </w:rPr>
        <w:t xml:space="preserve"> (6).</w:t>
      </w:r>
    </w:p>
    <w:p w14:paraId="3C8DBB9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2461F063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5C4FD4B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7DA046A5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COMPUTE VALUE1prop=VALUE1tally  / (VALUE1tally + VALUE2tally + VALUE3tally + VALUE4tally + </w:t>
      </w:r>
    </w:p>
    <w:p w14:paraId="08C323C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VALUE5tally + VALUE6tally).</w:t>
      </w:r>
    </w:p>
    <w:p w14:paraId="41412CB0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COMPUTE VALUE2prop=VALUE2tally  / (VALUE1tally + VALUE2tally + VALUE3tally + VALUE4tally + </w:t>
      </w:r>
    </w:p>
    <w:p w14:paraId="7C5C452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VALUE5tally + VALUE6tally).</w:t>
      </w:r>
    </w:p>
    <w:p w14:paraId="7AD52A73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COMPUTE VALUE3prop=VALUE3tally  / (VALUE1tally + VALUE2tally + VALUE3tally + VALUE4tally + </w:t>
      </w:r>
    </w:p>
    <w:p w14:paraId="5ECA7CC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VALUE5tally + VALUE6tally).</w:t>
      </w:r>
    </w:p>
    <w:p w14:paraId="1921DA01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COMPUTE VALUE4prop=VALUE4tally  / (VALUE1tally + VALUE2tally + VALUE3tally + VALUE4tally + </w:t>
      </w:r>
    </w:p>
    <w:p w14:paraId="42B50791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VALUE5tally + VALUE6tally).</w:t>
      </w:r>
    </w:p>
    <w:p w14:paraId="35F0302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COMPUTE VALUE5prop=VALUE5tally  / (VALUE1tally + VALUE2tally + VALUE3tally + VALUE4tally + </w:t>
      </w:r>
    </w:p>
    <w:p w14:paraId="5A73FFEA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VALUE5tally + VALUE6tally).</w:t>
      </w:r>
    </w:p>
    <w:p w14:paraId="2F2D933E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COMPUTE VALUE6prop=VALUE6tally  / (VALUE1tally + VALUE2tally + VALUE3tally + VALUE4tally + </w:t>
      </w:r>
    </w:p>
    <w:p w14:paraId="0276863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VALUE5tally + VALUE6tally).</w:t>
      </w:r>
    </w:p>
    <w:p w14:paraId="1806E96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5C341770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5574156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6166EC75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REI= - ((VALUE1prop * LG10(VALUE1prop)) + (VALUE2prop * LG10(VALUE2prop)) + (VALUE3prop * LG10(VALUE3prop)) + (VALUE4prop * LG10(VALUE4prop)) + (VALUE5prop * LG10(VALUE5prop))+ VALUE6prop * LG10(VALUE6prop)).</w:t>
      </w:r>
    </w:p>
    <w:p w14:paraId="448A39FE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05DF97E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6DD3F99F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ADD FILES FILE=* /DROP=VALUE1tally,VALUE2tally,VALUE3tally,VALUE4tally,VALUE5tally, VALUE6tally, VALUE6prop, VALUE1prop,VALUE2prop,VALUE3prop,VALUE4prop,VALUE5prop.</w:t>
      </w:r>
    </w:p>
    <w:p w14:paraId="781C2E23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6C22EBC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12BBFCE6" w14:textId="77777777" w:rsidR="009B4829" w:rsidRPr="009B4829" w:rsidRDefault="009B4829" w:rsidP="009B4829">
      <w:pPr>
        <w:rPr>
          <w:rFonts w:ascii="Garamond" w:hAnsi="Garamond"/>
          <w:color w:val="BFBFBF" w:themeColor="background1" w:themeShade="BF"/>
        </w:rPr>
      </w:pPr>
      <w:r w:rsidRPr="009B4829">
        <w:rPr>
          <w:rFonts w:ascii="Garamond" w:hAnsi="Garamond"/>
          <w:color w:val="BFBFBF" w:themeColor="background1" w:themeShade="BF"/>
        </w:rPr>
        <w:lastRenderedPageBreak/>
        <w:t xml:space="preserve">**calculates </w:t>
      </w:r>
      <w:r>
        <w:rPr>
          <w:rFonts w:ascii="Garamond" w:hAnsi="Garamond"/>
          <w:color w:val="BFBFBF" w:themeColor="background1" w:themeShade="BF"/>
        </w:rPr>
        <w:t>LS</w:t>
      </w:r>
    </w:p>
    <w:p w14:paraId="50E1C1A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7FCFAD3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VECTOR V = SPEC1 TO BEH4.</w:t>
      </w:r>
    </w:p>
    <w:p w14:paraId="5D34E6A1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#RUN = 1.</w:t>
      </w:r>
    </w:p>
    <w:p w14:paraId="51808BA0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MAXRUN = 1.</w:t>
      </w:r>
    </w:p>
    <w:p w14:paraId="4B794A7F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LOOP #i = 2 TO 21.</w:t>
      </w:r>
    </w:p>
    <w:p w14:paraId="072BCE05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DO IF V(#i) EQ V(#i-1) and V(#i) EQ 1.</w:t>
      </w:r>
    </w:p>
    <w:p w14:paraId="368B4E2A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#RUN = #RUN + 1.</w:t>
      </w:r>
    </w:p>
    <w:p w14:paraId="19426B8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MAXRUN1 = MAX(MAXRUN, #RUN).</w:t>
      </w:r>
    </w:p>
    <w:p w14:paraId="24235AA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ELSE.</w:t>
      </w:r>
    </w:p>
    <w:p w14:paraId="7B599F3E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#RUN = 1.</w:t>
      </w:r>
    </w:p>
    <w:p w14:paraId="383F00EA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END IF.</w:t>
      </w:r>
    </w:p>
    <w:p w14:paraId="6412E05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END LOOP.</w:t>
      </w:r>
    </w:p>
    <w:p w14:paraId="4335EA9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06763D90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01247D75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VECTOR V = SPEC1 TO BEH4.</w:t>
      </w:r>
    </w:p>
    <w:p w14:paraId="6FED913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#RUN = 1.</w:t>
      </w:r>
    </w:p>
    <w:p w14:paraId="07E82501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MAXRUN = 1.</w:t>
      </w:r>
    </w:p>
    <w:p w14:paraId="6FE03D59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LOOP #i = 2 TO 21.</w:t>
      </w:r>
    </w:p>
    <w:p w14:paraId="089E830F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DO IF V(#i) EQ V(#i-1) and V(#i) EQ 1 + 1.</w:t>
      </w:r>
    </w:p>
    <w:p w14:paraId="44169683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#RUN = #RUN + 1.</w:t>
      </w:r>
    </w:p>
    <w:p w14:paraId="3199050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MAXRUN2 = MAX(MAXRUN, #RUN).</w:t>
      </w:r>
    </w:p>
    <w:p w14:paraId="56634E9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ELSE.</w:t>
      </w:r>
    </w:p>
    <w:p w14:paraId="3ACAB74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#RUN = 1.</w:t>
      </w:r>
    </w:p>
    <w:p w14:paraId="0DE69A2E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END IF.</w:t>
      </w:r>
    </w:p>
    <w:p w14:paraId="62B599B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END LOOP.</w:t>
      </w:r>
    </w:p>
    <w:p w14:paraId="6BD62A5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12231BEF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67F3488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VECTOR V = SPEC1 TO BEH4.</w:t>
      </w:r>
    </w:p>
    <w:p w14:paraId="7B31954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#RUN = 1.</w:t>
      </w:r>
    </w:p>
    <w:p w14:paraId="38383D1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MAXRUN = 1.</w:t>
      </w:r>
    </w:p>
    <w:p w14:paraId="608BE6F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LOOP #i = 2 TO 21.</w:t>
      </w:r>
    </w:p>
    <w:p w14:paraId="7229064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DO IF V(#i) EQ V(#i-1) and V(#i) EQ 1 + 2.</w:t>
      </w:r>
    </w:p>
    <w:p w14:paraId="2AE366A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#RUN = #RUN + 1.</w:t>
      </w:r>
    </w:p>
    <w:p w14:paraId="70E5F4C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MAXRUN3 = MAX(MAXRUN, #RUN).</w:t>
      </w:r>
    </w:p>
    <w:p w14:paraId="40ED3809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ELSE.</w:t>
      </w:r>
    </w:p>
    <w:p w14:paraId="678B89E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#RUN = 1.</w:t>
      </w:r>
    </w:p>
    <w:p w14:paraId="6F3684E9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END IF.</w:t>
      </w:r>
    </w:p>
    <w:p w14:paraId="1995D39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END LOOP.</w:t>
      </w:r>
    </w:p>
    <w:p w14:paraId="23E3CFF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75AE8E85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449E8950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VECTOR V = SPEC1 TO BEH4.</w:t>
      </w:r>
    </w:p>
    <w:p w14:paraId="1106ABCA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#RUN = 1.</w:t>
      </w:r>
    </w:p>
    <w:p w14:paraId="47F9232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MAXRUN = 1.</w:t>
      </w:r>
    </w:p>
    <w:p w14:paraId="3BC73111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LOOP #i = 2 TO 21.</w:t>
      </w:r>
    </w:p>
    <w:p w14:paraId="63B22A19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DO IF V(#i) EQ V(#i-1) and V(#i) EQ 1 + 3.</w:t>
      </w:r>
    </w:p>
    <w:p w14:paraId="4505E18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#RUN = #RUN + 1.</w:t>
      </w:r>
    </w:p>
    <w:p w14:paraId="0DA9560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MAXRUN4 = MAX(MAXRUN, #RUN).</w:t>
      </w:r>
    </w:p>
    <w:p w14:paraId="3456128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lastRenderedPageBreak/>
        <w:t xml:space="preserve">     ELSE.</w:t>
      </w:r>
    </w:p>
    <w:p w14:paraId="6512740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#RUN = 1.</w:t>
      </w:r>
    </w:p>
    <w:p w14:paraId="0FFB05D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END IF.</w:t>
      </w:r>
    </w:p>
    <w:p w14:paraId="2C1BF14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END LOOP.</w:t>
      </w:r>
    </w:p>
    <w:p w14:paraId="470336E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615D67FF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576B910E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54A8A3BF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VECTOR V = SPEC1 TO BEH4.</w:t>
      </w:r>
    </w:p>
    <w:p w14:paraId="649EB22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#RUN = 1.</w:t>
      </w:r>
    </w:p>
    <w:p w14:paraId="37262F61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MAXRUN = 1.</w:t>
      </w:r>
    </w:p>
    <w:p w14:paraId="4EF47D9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LOOP #i = 2 TO 21.</w:t>
      </w:r>
    </w:p>
    <w:p w14:paraId="1482220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DO IF V(#i) EQ V(#i-1) and V(#i) EQ 1 + 4.</w:t>
      </w:r>
    </w:p>
    <w:p w14:paraId="5F5F63A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#RUN = #RUN + 1.</w:t>
      </w:r>
    </w:p>
    <w:p w14:paraId="697E7E4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MAXRUN5 = MAX(MAXRUN, #RUN).</w:t>
      </w:r>
    </w:p>
    <w:p w14:paraId="34BEE1E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ELSE.</w:t>
      </w:r>
    </w:p>
    <w:p w14:paraId="19EE182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#RUN = 1.</w:t>
      </w:r>
    </w:p>
    <w:p w14:paraId="5E21DFA5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END IF.</w:t>
      </w:r>
    </w:p>
    <w:p w14:paraId="548D955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END LOOP.</w:t>
      </w:r>
    </w:p>
    <w:p w14:paraId="56A7AAC9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794FBBF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02EB79A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VECTOR V = SPEC1 TO BEH4.</w:t>
      </w:r>
    </w:p>
    <w:p w14:paraId="1EA6E40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#RUN = 1.</w:t>
      </w:r>
    </w:p>
    <w:p w14:paraId="038754D1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MAXRUN = 1.</w:t>
      </w:r>
    </w:p>
    <w:p w14:paraId="79CD7FB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LOOP #i = 2 TO 21.</w:t>
      </w:r>
    </w:p>
    <w:p w14:paraId="5BAA36C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DO IF V(#i) EQ V(#i-1) and V(#i) EQ 1 + 5.</w:t>
      </w:r>
    </w:p>
    <w:p w14:paraId="2C041DE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#RUN = #RUN + 1.</w:t>
      </w:r>
    </w:p>
    <w:p w14:paraId="34FCD85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MAXRUN6 = MAX(MAXRUN, #RUN).</w:t>
      </w:r>
    </w:p>
    <w:p w14:paraId="6303D013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ELSE.</w:t>
      </w:r>
    </w:p>
    <w:p w14:paraId="245266A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   COMPUTE #RUN = 1.</w:t>
      </w:r>
    </w:p>
    <w:p w14:paraId="083826C0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 END IF.</w:t>
      </w:r>
    </w:p>
    <w:p w14:paraId="6D335BAE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END LOOP.</w:t>
      </w:r>
    </w:p>
    <w:p w14:paraId="66510A6F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4E0A37A3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790556F5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LS=MAX(MAXRUN1,MAXRUN2,MAXRUN3,MAXRUN4, MAXRUN5, MAXRUN6).</w:t>
      </w:r>
    </w:p>
    <w:p w14:paraId="5CE5E0A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79E9276F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009ABE5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ADD FILES FILE=* /DROP=MAXRUN, MAXRUN1, MAXRUN2, MAXRUN3, MAXRUN4, MAXRUN5, MAXRUN6.</w:t>
      </w:r>
    </w:p>
    <w:p w14:paraId="4B83FFF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21FF9F1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6686298A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RECODE LS (SYSMIS=1) (2=2) (3=3) (4=4) (5=5) (6=6) (7=7) (8=8) (9=9) (10=10) (11=11) </w:t>
      </w:r>
    </w:p>
    <w:p w14:paraId="43F46F3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(12=12) (13=13) (14=14) (15=15) (16=16) (17=17) (18=18) (19=19) (20=20).</w:t>
      </w:r>
    </w:p>
    <w:p w14:paraId="135B9A41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3C395A19" w14:textId="77777777" w:rsidR="009B4829" w:rsidRPr="00F41280" w:rsidRDefault="009B4829" w:rsidP="009B4829">
      <w:pPr>
        <w:rPr>
          <w:rFonts w:ascii="Garamond" w:hAnsi="Garamond"/>
          <w:color w:val="BFBFBF" w:themeColor="background1" w:themeShade="BF"/>
        </w:rPr>
      </w:pPr>
    </w:p>
    <w:p w14:paraId="7F424A8B" w14:textId="77777777" w:rsidR="009B4829" w:rsidRPr="009B4829" w:rsidRDefault="009B4829" w:rsidP="009B4829">
      <w:pPr>
        <w:rPr>
          <w:rFonts w:ascii="Garamond" w:hAnsi="Garamond"/>
          <w:color w:val="BFBFBF" w:themeColor="background1" w:themeShade="BF"/>
        </w:rPr>
      </w:pPr>
      <w:r w:rsidRPr="00F41280">
        <w:rPr>
          <w:rFonts w:ascii="Garamond" w:hAnsi="Garamond"/>
          <w:color w:val="BFBFBF" w:themeColor="background1" w:themeShade="BF"/>
        </w:rPr>
        <w:t>**</w:t>
      </w:r>
      <w:r w:rsidRPr="009B4829">
        <w:rPr>
          <w:rFonts w:ascii="Garamond" w:hAnsi="Garamond"/>
          <w:color w:val="BFBFBF" w:themeColor="background1" w:themeShade="BF"/>
        </w:rPr>
        <w:t xml:space="preserve">**calculates </w:t>
      </w:r>
      <w:r>
        <w:rPr>
          <w:rFonts w:ascii="Garamond" w:hAnsi="Garamond"/>
          <w:color w:val="BFBFBF" w:themeColor="background1" w:themeShade="BF"/>
        </w:rPr>
        <w:t xml:space="preserve">PAI </w:t>
      </w:r>
      <w:r w:rsidRPr="00F41280">
        <w:rPr>
          <w:rFonts w:ascii="Garamond" w:hAnsi="Garamond"/>
          <w:color w:val="BFBFBF" w:themeColor="background1" w:themeShade="BF"/>
        </w:rPr>
        <w:t>without reverse scored items</w:t>
      </w:r>
    </w:p>
    <w:p w14:paraId="2D32B20E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0CE58AC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CORRELATIONS</w:t>
      </w:r>
    </w:p>
    <w:p w14:paraId="5D0A6111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lastRenderedPageBreak/>
        <w:t xml:space="preserve">  /VARIABLES=</w:t>
      </w:r>
      <w:r w:rsidRPr="00F41280">
        <w:rPr>
          <w:rFonts w:ascii="Garamond" w:eastAsia="Garamond" w:hAnsi="Garamond" w:cs="Garamond"/>
        </w:rPr>
        <w:t xml:space="preserve"> SPEC1 SPEC2 SPEC3 SPEC4 GEN1 GEN2 GEN3 GEN4 PHEN1 PHEN2 PHEN3 PHEN4 BEH1 BEH2 BEH3 BEH4</w:t>
      </w:r>
      <w:r w:rsidRPr="00F41280">
        <w:rPr>
          <w:rFonts w:ascii="Garamond" w:hAnsi="Garamond"/>
          <w:color w:val="000000" w:themeColor="text1"/>
        </w:rPr>
        <w:t xml:space="preserve"> /PRINT=TWOTAIL NOSIG</w:t>
      </w:r>
    </w:p>
    <w:p w14:paraId="723AA26A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/MISSING=PAIRWISE.</w:t>
      </w:r>
    </w:p>
    <w:p w14:paraId="4E75A329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1201300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OUTPUT MODIFY</w:t>
      </w:r>
    </w:p>
    <w:p w14:paraId="529CC8C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/REPORT PRINTREPORT=NO</w:t>
      </w:r>
    </w:p>
    <w:p w14:paraId="63D019CA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/SELECT TABLES</w:t>
      </w:r>
    </w:p>
    <w:p w14:paraId="417A58D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/IF COMMANDS=[LAST] SUBTYPES="Correlations"</w:t>
      </w:r>
    </w:p>
    <w:p w14:paraId="0DAFE12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/TABLECELLS SELECT=[CORRELATION] SELECTDIMENSION=ROWS SELECTCONDITION="Abs(x)&lt;=-.500" </w:t>
      </w:r>
    </w:p>
    <w:p w14:paraId="2F5CE72A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BACKGROUNDCOLOR=RGB(255, 255, 0) APPLYTO=CELL.</w:t>
      </w:r>
    </w:p>
    <w:p w14:paraId="1A1CFBDE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64F743A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7CEBF705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PScrossProd=(GEN2 * GEN1) + (GEN2 * GEN3) + (BEH4 * BEH1) + (BEH4 * BEH2) + (BEH4 * BEH3).</w:t>
      </w:r>
    </w:p>
    <w:p w14:paraId="03707D5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0D855CA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503F672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PSavgA=(GEN2 + GEN2 + BEH4 + BEH4 + BEH4) / 5.</w:t>
      </w:r>
    </w:p>
    <w:p w14:paraId="2B6514C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5FDA759F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5ADF4D7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PSsumAsq=(GEN2 ** 2 + GEN2 ** 2 + BEH4 ** 2 + BEH4 ** 2 + BEH4 ** 2).</w:t>
      </w:r>
    </w:p>
    <w:p w14:paraId="43ABE65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34B040BE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68B08825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PSavgB=(GEN1 + GEN3 + BEH1 + BEH2 + BEH3) / 5.</w:t>
      </w:r>
    </w:p>
    <w:p w14:paraId="5763EC73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2F72DF0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64E2F4E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PSsumBsq=(GEN1 ** 2 + GEN3 ** 2 + BEH1 ** 2 + BEH2 ** 2 + BEH3 ** 2).</w:t>
      </w:r>
    </w:p>
    <w:p w14:paraId="71DAD25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72C4D7FA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049E99D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PSNum=PScrossProd - (5 * PSavgA * PSavgB).</w:t>
      </w:r>
    </w:p>
    <w:p w14:paraId="537FB47A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653B8615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3793C4B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PSD1=PSsumAsq - (5 * (PSavgA ** 2)).</w:t>
      </w:r>
    </w:p>
    <w:p w14:paraId="3AEDBE2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4DA59233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63E67DC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PSD2=PSsumBsq - (5 * (PSavgB ** 2)).</w:t>
      </w:r>
    </w:p>
    <w:p w14:paraId="1C75020F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4FDCB21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60A928D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PSDen=SQRT(PSD1 * PSD2).</w:t>
      </w:r>
    </w:p>
    <w:p w14:paraId="5490D669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537E623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328AE3A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PAI=PSNum / PSDen.</w:t>
      </w:r>
    </w:p>
    <w:p w14:paraId="154C20F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2499460D" w14:textId="77777777" w:rsidR="009B4829" w:rsidRPr="00F41280" w:rsidRDefault="009B4829" w:rsidP="009B4829">
      <w:pPr>
        <w:pStyle w:val="ListParagraph"/>
        <w:ind w:left="0"/>
        <w:rPr>
          <w:rFonts w:ascii="Garamond" w:hAnsi="Garamond"/>
        </w:rPr>
      </w:pPr>
    </w:p>
    <w:p w14:paraId="27211B8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ADD FILES FILE=* /DROP= PScrossProd, PSavgA, PSsumAsq, PSavgB, PSsumBsq, PSNum, PSD1, PSD2, PSDen.</w:t>
      </w:r>
    </w:p>
    <w:p w14:paraId="3C2A6D8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42B89934" w14:textId="77777777" w:rsidR="009B4829" w:rsidRPr="00F41280" w:rsidRDefault="009B4829" w:rsidP="009B4829">
      <w:pPr>
        <w:pStyle w:val="ListParagraph"/>
        <w:ind w:left="0"/>
        <w:rPr>
          <w:rFonts w:ascii="Garamond" w:hAnsi="Garamond"/>
        </w:rPr>
      </w:pPr>
    </w:p>
    <w:p w14:paraId="3EDA2C78" w14:textId="77777777" w:rsidR="009B4829" w:rsidRPr="00F41280" w:rsidRDefault="009B4829" w:rsidP="009B4829">
      <w:pPr>
        <w:rPr>
          <w:rFonts w:ascii="Garamond" w:hAnsi="Garamond"/>
          <w:color w:val="BFBFBF" w:themeColor="background1" w:themeShade="BF"/>
        </w:rPr>
      </w:pPr>
      <w:r w:rsidRPr="00F41280">
        <w:rPr>
          <w:rFonts w:ascii="Garamond" w:hAnsi="Garamond"/>
          <w:color w:val="BFBFBF" w:themeColor="background1" w:themeShade="BF"/>
        </w:rPr>
        <w:lastRenderedPageBreak/>
        <w:t>**</w:t>
      </w:r>
      <w:r>
        <w:rPr>
          <w:rFonts w:ascii="Garamond" w:hAnsi="Garamond"/>
          <w:color w:val="BFBFBF" w:themeColor="background1" w:themeShade="BF"/>
        </w:rPr>
        <w:t>calculates</w:t>
      </w:r>
      <w:r w:rsidRPr="00F41280">
        <w:rPr>
          <w:rFonts w:ascii="Garamond" w:hAnsi="Garamond"/>
          <w:color w:val="BFBFBF" w:themeColor="background1" w:themeShade="BF"/>
        </w:rPr>
        <w:t xml:space="preserve"> PSI based on </w:t>
      </w:r>
      <w:r>
        <w:rPr>
          <w:rFonts w:ascii="Garamond" w:hAnsi="Garamond"/>
          <w:color w:val="BFBFBF" w:themeColor="background1" w:themeShade="BF"/>
        </w:rPr>
        <w:t>r</w:t>
      </w:r>
      <w:r w:rsidRPr="00F41280">
        <w:rPr>
          <w:rFonts w:ascii="Garamond" w:hAnsi="Garamond"/>
          <w:color w:val="BFBFBF" w:themeColor="background1" w:themeShade="BF"/>
        </w:rPr>
        <w:t>everse scored items</w:t>
      </w:r>
    </w:p>
    <w:p w14:paraId="52E8C37F" w14:textId="77777777" w:rsidR="009B4829" w:rsidRPr="00F41280" w:rsidRDefault="009B4829" w:rsidP="009B4829">
      <w:pPr>
        <w:rPr>
          <w:rFonts w:ascii="Garamond" w:hAnsi="Garamond"/>
          <w:color w:val="BFBFBF" w:themeColor="background1" w:themeShade="BF"/>
        </w:rPr>
      </w:pPr>
    </w:p>
    <w:p w14:paraId="46A0B90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CORRELATIONS</w:t>
      </w:r>
    </w:p>
    <w:p w14:paraId="1EE8005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/VARIABLES=</w:t>
      </w:r>
      <w:r w:rsidRPr="00F41280">
        <w:rPr>
          <w:rFonts w:ascii="Garamond" w:eastAsia="Garamond" w:hAnsi="Garamond" w:cs="Garamond"/>
        </w:rPr>
        <w:t xml:space="preserve"> SPEC1 SPEC2 SPEC3 SPEC4 GEN1 GEN2r GEN3 GEN4 PHEN1 PHEN2 PHEN3 PHEN4 BEH1 BEH2 BEH3 BEH4r</w:t>
      </w:r>
      <w:r w:rsidRPr="00F41280">
        <w:rPr>
          <w:rFonts w:ascii="Garamond" w:hAnsi="Garamond"/>
          <w:color w:val="000000" w:themeColor="text1"/>
        </w:rPr>
        <w:t xml:space="preserve"> /PRINT=TWOTAIL NOSIG</w:t>
      </w:r>
    </w:p>
    <w:p w14:paraId="4562C50E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/MISSING=PAIRWISE.</w:t>
      </w:r>
    </w:p>
    <w:p w14:paraId="792E78AF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06D8C02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OUTPUT MODIFY</w:t>
      </w:r>
    </w:p>
    <w:p w14:paraId="44510F5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/REPORT PRINTREPORT=NO</w:t>
      </w:r>
    </w:p>
    <w:p w14:paraId="74C6F8D0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/SELECT TABLES</w:t>
      </w:r>
    </w:p>
    <w:p w14:paraId="10442CD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/IF COMMANDS=[LAST] SUBTYPES="Correlations"</w:t>
      </w:r>
    </w:p>
    <w:p w14:paraId="2278EF8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/TABLECELLS SELECT=[CORRELATION] SELECTDIMENSION=ROWS SELECTCONDITION="Abs(x)&gt;=.500" </w:t>
      </w:r>
    </w:p>
    <w:p w14:paraId="1489C31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 xml:space="preserve">    BACKGROUNDCOLOR=RGB(255, 255, 0) APPLYTO=CELL.</w:t>
      </w:r>
    </w:p>
    <w:p w14:paraId="040E3A4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30DE5F01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5DEF7F7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PScrossProd=(SPEC2 * SPEC3) + (SPEC2 * SPEC4) + (GEN1 * GEN3) + (GEN1 * GEN4) + (PHEN1 * PHEN2) + (PHEN1 * PHEN3) + (PHEN2 * PHEN3) + (BEH1 * BEH2) + (BEH1 * BEH3) + (BEH2 * BEH3).</w:t>
      </w:r>
    </w:p>
    <w:p w14:paraId="47F97A0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48CB462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394FC17A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PSavgA=(SPEC2 + SPEC2 + GEN1 + GEN1 + PHEN1 + PHEN1 + PHEN2 + BEH1 + BEH1 + BEH2) / 10.</w:t>
      </w:r>
    </w:p>
    <w:p w14:paraId="43BE47B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75D18AD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02C7909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PSsumAsq=( SPEC2**2 + SPEC2**2 + GEN1**2 + GEN1**2 + PHEN1**2 + PHEN1**2 + PHEN2**2 + BEH1**2 + BEH1**2 + BEH2**2).</w:t>
      </w:r>
    </w:p>
    <w:p w14:paraId="3D03369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3F52261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4D8CD630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PSavgB=(SPEC3 + SPEC4 + GEN3 + GEN4 + PHEN2 + PHEN3 + PHEN3 + BEH2 + BEH3 + BEH3) / 10.</w:t>
      </w:r>
    </w:p>
    <w:p w14:paraId="2F01DD5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7595D7C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1084DB5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PSsumBsq=(SPEC3**2 + SPEC4**2 + GEN3**2 + GEN4**2 + PHEN2**2 + PHEN3**2 + PHEN3**2 + BEH2**2 + BEH3**2 + BEH3**2).</w:t>
      </w:r>
    </w:p>
    <w:p w14:paraId="53DE986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1D89896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4069E48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PSNum=PScrossProd - (10 * PSavgA * PSavgB).</w:t>
      </w:r>
    </w:p>
    <w:p w14:paraId="3971D9C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5FBC77F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5C5416C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PSD1=PSsumAsq - (10 * (PSavgA ** 2)).</w:t>
      </w:r>
    </w:p>
    <w:p w14:paraId="20FB93E9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6E66188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5DC7C670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PSD2=PSsumBsq - (10 * (PSavgB ** 2)).</w:t>
      </w:r>
    </w:p>
    <w:p w14:paraId="541496F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34F0919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0C0E4478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PSDen=SQRT(PSD1 * PSD2).</w:t>
      </w:r>
    </w:p>
    <w:p w14:paraId="1A6577A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41ACF7A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23A55FF1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PSI=PSNum / PSDen.</w:t>
      </w:r>
    </w:p>
    <w:p w14:paraId="1A5E62B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31FDC8DE" w14:textId="77777777" w:rsidR="009B4829" w:rsidRPr="00F41280" w:rsidRDefault="009B4829" w:rsidP="009B4829">
      <w:pPr>
        <w:pStyle w:val="ListParagraph"/>
        <w:ind w:left="0"/>
        <w:rPr>
          <w:rFonts w:ascii="Garamond" w:hAnsi="Garamond"/>
        </w:rPr>
      </w:pPr>
    </w:p>
    <w:p w14:paraId="700FC3F0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ADD FILES FILE=* /DROP= PScrossProd, PSavgA, PSsumAsq, PSavgB, PSsumBsq, PSNum, PSD1, PSD2, PSDen.</w:t>
      </w:r>
    </w:p>
    <w:p w14:paraId="27DCBF7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5AAA9DBC" w14:textId="77777777" w:rsidR="009B4829" w:rsidRPr="00F41280" w:rsidRDefault="009B4829" w:rsidP="009B4829">
      <w:pPr>
        <w:pStyle w:val="ListParagraph"/>
        <w:ind w:left="0"/>
        <w:rPr>
          <w:rFonts w:ascii="Garamond" w:hAnsi="Garamond"/>
        </w:rPr>
      </w:pPr>
    </w:p>
    <w:p w14:paraId="5E721D25" w14:textId="77777777" w:rsidR="009B4829" w:rsidRPr="00F41280" w:rsidRDefault="009B4829" w:rsidP="009B4829">
      <w:pPr>
        <w:rPr>
          <w:rFonts w:ascii="Garamond" w:hAnsi="Garamond"/>
          <w:color w:val="BFBFBF" w:themeColor="background1" w:themeShade="BF"/>
        </w:rPr>
      </w:pPr>
      <w:r w:rsidRPr="00F41280">
        <w:rPr>
          <w:rFonts w:ascii="Garamond" w:hAnsi="Garamond"/>
          <w:color w:val="BFBFBF" w:themeColor="background1" w:themeShade="BF"/>
        </w:rPr>
        <w:t>**c</w:t>
      </w:r>
      <w:r>
        <w:rPr>
          <w:rFonts w:ascii="Garamond" w:hAnsi="Garamond"/>
          <w:color w:val="BFBFBF" w:themeColor="background1" w:themeShade="BF"/>
        </w:rPr>
        <w:t>alculates</w:t>
      </w:r>
      <w:r w:rsidRPr="00F41280">
        <w:rPr>
          <w:rFonts w:ascii="Garamond" w:hAnsi="Garamond"/>
          <w:color w:val="BFBFBF" w:themeColor="background1" w:themeShade="BF"/>
        </w:rPr>
        <w:t xml:space="preserve"> EOI based on reverse scored items</w:t>
      </w:r>
    </w:p>
    <w:p w14:paraId="5AD50B3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3A1B9FE9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COMPUTE PScrossProd=(SPEC1 * SPEC2) + (SPEC3 * SPEC4) + (GEN1 * GEN2r) + (GEN3 * GEN4) + (PHEN1 * PHEN2) + (PHEN3 * PHEN4) + (BEH1 * BEH2) + (BEH3 * BEH4r).</w:t>
      </w:r>
    </w:p>
    <w:p w14:paraId="50D27533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34E71146" w14:textId="77777777" w:rsidR="009B4829" w:rsidRPr="00F41280" w:rsidRDefault="009B4829" w:rsidP="009B4829">
      <w:pPr>
        <w:rPr>
          <w:rFonts w:ascii="Garamond" w:hAnsi="Garamond"/>
        </w:rPr>
      </w:pPr>
    </w:p>
    <w:p w14:paraId="1F8E8BEA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COMPUTE PSavgA=(SPEC1 + SPEC3 + GEN1 + GEN3 + PHEN1 + PHEN3 + BEH1 + BEH3) / 8.</w:t>
      </w:r>
    </w:p>
    <w:p w14:paraId="3A9A4F8C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4CEA88E6" w14:textId="77777777" w:rsidR="009B4829" w:rsidRPr="00F41280" w:rsidRDefault="009B4829" w:rsidP="009B4829">
      <w:pPr>
        <w:rPr>
          <w:rFonts w:ascii="Garamond" w:hAnsi="Garamond"/>
        </w:rPr>
      </w:pPr>
    </w:p>
    <w:p w14:paraId="5C92ADA1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COMPUTE PSsumAsq=(SPEC1 ** 2 + SPEC3 ** 2 + GEN1 ** 2 + GEN3 ** 2 + PHEN1 ** 2 + PHEN3 ** 2 + BEH1 ** 2 + BEH3 ** 2).</w:t>
      </w:r>
    </w:p>
    <w:p w14:paraId="021BDDAC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0213BD58" w14:textId="77777777" w:rsidR="009B4829" w:rsidRPr="00F41280" w:rsidRDefault="009B4829" w:rsidP="009B4829">
      <w:pPr>
        <w:rPr>
          <w:rFonts w:ascii="Garamond" w:hAnsi="Garamond"/>
        </w:rPr>
      </w:pPr>
    </w:p>
    <w:p w14:paraId="4A5392BE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COMPUTE PSavgB=(SPEC2 + SPEC4 + GEN2r+ GEN4 + PHEN2 + PHEN4 + BEH2 + BEH4r) / 8.</w:t>
      </w:r>
    </w:p>
    <w:p w14:paraId="03314F3A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15B9057E" w14:textId="77777777" w:rsidR="009B4829" w:rsidRPr="00F41280" w:rsidRDefault="009B4829" w:rsidP="009B4829">
      <w:pPr>
        <w:rPr>
          <w:rFonts w:ascii="Garamond" w:hAnsi="Garamond"/>
        </w:rPr>
      </w:pPr>
    </w:p>
    <w:p w14:paraId="761466B3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COMPUTE PSsumBsq=(SPEC2 ** 2 + SPEC4 ** 2 + GEN2r ** 2 + GEN4 ** 2 + PHEN2 ** 2 + PHEN4 ** 2 + BEH2 ** 2 + BEH4r ** 2).</w:t>
      </w:r>
    </w:p>
    <w:p w14:paraId="07B4CD27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3E2F08D7" w14:textId="77777777" w:rsidR="009B4829" w:rsidRPr="00F41280" w:rsidRDefault="009B4829" w:rsidP="009B4829">
      <w:pPr>
        <w:rPr>
          <w:rFonts w:ascii="Garamond" w:hAnsi="Garamond"/>
        </w:rPr>
      </w:pPr>
    </w:p>
    <w:p w14:paraId="2D72F85F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COMPUTE PSNum=PScrossProd - (8 * PSavgA * PSavgB).</w:t>
      </w:r>
    </w:p>
    <w:p w14:paraId="2EAF2D4E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1169C62E" w14:textId="77777777" w:rsidR="009B4829" w:rsidRPr="00F41280" w:rsidRDefault="009B4829" w:rsidP="009B4829">
      <w:pPr>
        <w:rPr>
          <w:rFonts w:ascii="Garamond" w:hAnsi="Garamond"/>
        </w:rPr>
      </w:pPr>
    </w:p>
    <w:p w14:paraId="21E49912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COMPUTE PSD1=PSsumAsq - (8 * (PSavgA ** 2)).</w:t>
      </w:r>
    </w:p>
    <w:p w14:paraId="59D11085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EXECUTE. </w:t>
      </w:r>
    </w:p>
    <w:p w14:paraId="44739502" w14:textId="77777777" w:rsidR="009B4829" w:rsidRPr="00F41280" w:rsidRDefault="009B4829" w:rsidP="009B4829">
      <w:pPr>
        <w:rPr>
          <w:rFonts w:ascii="Garamond" w:hAnsi="Garamond"/>
        </w:rPr>
      </w:pPr>
    </w:p>
    <w:p w14:paraId="21284DA3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COMPUTE PSD2=PSsumBsq - (8 * (PSavgB ** 2)).</w:t>
      </w:r>
    </w:p>
    <w:p w14:paraId="22372CE0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39C14BDE" w14:textId="77777777" w:rsidR="009B4829" w:rsidRPr="00F41280" w:rsidRDefault="009B4829" w:rsidP="009B4829">
      <w:pPr>
        <w:rPr>
          <w:rFonts w:ascii="Garamond" w:hAnsi="Garamond"/>
        </w:rPr>
      </w:pPr>
    </w:p>
    <w:p w14:paraId="478849DB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COMPUTE PSDen=SQRT(PSD1 * PSD2).</w:t>
      </w:r>
    </w:p>
    <w:p w14:paraId="528637F7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021DDDAB" w14:textId="77777777" w:rsidR="009B4829" w:rsidRPr="00F41280" w:rsidRDefault="009B4829" w:rsidP="009B4829">
      <w:pPr>
        <w:rPr>
          <w:rFonts w:ascii="Garamond" w:hAnsi="Garamond"/>
        </w:rPr>
      </w:pPr>
    </w:p>
    <w:p w14:paraId="4ECDA1EB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COMPUTE EOI1=PSNum / PSDen.</w:t>
      </w:r>
    </w:p>
    <w:p w14:paraId="41C98213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6A8FEB3E" w14:textId="77777777" w:rsidR="009B4829" w:rsidRPr="00F41280" w:rsidRDefault="009B4829" w:rsidP="009B4829">
      <w:pPr>
        <w:rPr>
          <w:rFonts w:ascii="Garamond" w:hAnsi="Garamond"/>
        </w:rPr>
      </w:pPr>
    </w:p>
    <w:p w14:paraId="2E408948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ADD FILES FILE=* /DROP= PScrossProd, PSavgA, PSsumAsq, PSavgB, PSsumBsq, PSNum, PSD1, PSD2, PSDen.</w:t>
      </w:r>
    </w:p>
    <w:p w14:paraId="7CDF6E3D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2295074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4A44346F" w14:textId="77777777" w:rsidR="009B4829" w:rsidRPr="00F41280" w:rsidRDefault="009B4829" w:rsidP="009B4829">
      <w:pPr>
        <w:rPr>
          <w:rFonts w:ascii="Garamond" w:hAnsi="Garamond"/>
          <w:color w:val="BFBFBF" w:themeColor="background1" w:themeShade="BF"/>
        </w:rPr>
      </w:pPr>
      <w:r w:rsidRPr="00F41280">
        <w:rPr>
          <w:rFonts w:ascii="Garamond" w:hAnsi="Garamond"/>
          <w:color w:val="BFBFBF" w:themeColor="background1" w:themeShade="BF"/>
        </w:rPr>
        <w:t>**adjusts EOI score using Spearman-Brown Prediction Formula and recoded values less than -1 to -1</w:t>
      </w:r>
    </w:p>
    <w:p w14:paraId="359C6EC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4D5283B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EOI2=2 * EOI1 / (1 + (2 - 1) * EOI1).</w:t>
      </w:r>
    </w:p>
    <w:p w14:paraId="7193B88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4B1B03F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6673C404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RECODE EOI2 (Lowest thru -1=-1) (ELSE=Copy) INTO EOI.</w:t>
      </w:r>
    </w:p>
    <w:p w14:paraId="0233AA85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1321545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00AE0F11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ADD FILES FILE=* /DROP= EOI1, EOI2.</w:t>
      </w:r>
    </w:p>
    <w:p w14:paraId="3084A7CA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6C25B51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7DA12E59" w14:textId="77777777" w:rsidR="009B4829" w:rsidRPr="00F41280" w:rsidRDefault="009B4829" w:rsidP="009B4829">
      <w:pPr>
        <w:rPr>
          <w:rFonts w:ascii="Garamond" w:hAnsi="Garamond"/>
          <w:color w:val="BFBFBF" w:themeColor="background1" w:themeShade="BF"/>
        </w:rPr>
      </w:pPr>
      <w:r w:rsidRPr="00F41280">
        <w:rPr>
          <w:rFonts w:ascii="Garamond" w:hAnsi="Garamond"/>
          <w:color w:val="BFBFBF" w:themeColor="background1" w:themeShade="BF"/>
        </w:rPr>
        <w:t>**c</w:t>
      </w:r>
      <w:r>
        <w:rPr>
          <w:rFonts w:ascii="Garamond" w:hAnsi="Garamond"/>
          <w:color w:val="BFBFBF" w:themeColor="background1" w:themeShade="BF"/>
        </w:rPr>
        <w:t>alculates</w:t>
      </w:r>
      <w:r w:rsidRPr="00F41280">
        <w:rPr>
          <w:rFonts w:ascii="Garamond" w:hAnsi="Garamond"/>
          <w:color w:val="BFBFBF" w:themeColor="background1" w:themeShade="BF"/>
        </w:rPr>
        <w:t xml:space="preserve"> STDEV </w:t>
      </w:r>
    </w:p>
    <w:p w14:paraId="2B7BFFA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4F0B4BC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STDEV=VARIANCE(</w:t>
      </w:r>
      <w:r w:rsidRPr="00F41280">
        <w:rPr>
          <w:rFonts w:ascii="Garamond" w:eastAsia="Garamond" w:hAnsi="Garamond" w:cs="Garamond"/>
        </w:rPr>
        <w:t>SPEC1, SPEC2, SPEC3, SPEC4, GEN1, GEN2</w:t>
      </w:r>
      <w:r w:rsidR="00E46F77">
        <w:rPr>
          <w:rFonts w:ascii="Garamond" w:eastAsia="Garamond" w:hAnsi="Garamond" w:cs="Garamond"/>
        </w:rPr>
        <w:t>r</w:t>
      </w:r>
      <w:r w:rsidRPr="00F41280">
        <w:rPr>
          <w:rFonts w:ascii="Garamond" w:eastAsia="Garamond" w:hAnsi="Garamond" w:cs="Garamond"/>
        </w:rPr>
        <w:t>, GEN3, GEN4, PHEN1, PHEN2, PHEN3, PHEN4, BEH1, BEH2, BEH3, BEH4</w:t>
      </w:r>
      <w:r w:rsidR="00E46F77">
        <w:rPr>
          <w:rFonts w:ascii="Garamond" w:eastAsia="Garamond" w:hAnsi="Garamond" w:cs="Garamond"/>
        </w:rPr>
        <w:t>r</w:t>
      </w:r>
      <w:r w:rsidRPr="00F41280">
        <w:rPr>
          <w:rFonts w:ascii="Garamond" w:hAnsi="Garamond"/>
          <w:color w:val="000000" w:themeColor="text1"/>
        </w:rPr>
        <w:t>).</w:t>
      </w:r>
    </w:p>
    <w:p w14:paraId="7F66441D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1150094B" w14:textId="77777777" w:rsidR="009B4829" w:rsidRPr="00F41280" w:rsidRDefault="009B4829" w:rsidP="009B4829">
      <w:pPr>
        <w:rPr>
          <w:rFonts w:ascii="Garamond" w:hAnsi="Garamond"/>
        </w:rPr>
      </w:pPr>
    </w:p>
    <w:p w14:paraId="4681465B" w14:textId="77777777" w:rsidR="009B4829" w:rsidRPr="009B4829" w:rsidRDefault="009B4829" w:rsidP="009B4829">
      <w:pPr>
        <w:rPr>
          <w:rFonts w:ascii="Garamond" w:hAnsi="Garamond"/>
          <w:color w:val="BFBFBF" w:themeColor="background1" w:themeShade="BF"/>
        </w:rPr>
      </w:pPr>
      <w:r w:rsidRPr="009B4829">
        <w:rPr>
          <w:rFonts w:ascii="Garamond" w:hAnsi="Garamond"/>
          <w:color w:val="BFBFBF" w:themeColor="background1" w:themeShade="BF"/>
        </w:rPr>
        <w:t xml:space="preserve">**calculates </w:t>
      </w:r>
      <w:r>
        <w:rPr>
          <w:rFonts w:ascii="Garamond" w:hAnsi="Garamond"/>
          <w:color w:val="BFBFBF" w:themeColor="background1" w:themeShade="BF"/>
        </w:rPr>
        <w:t>SD (social desirability)</w:t>
      </w:r>
    </w:p>
    <w:p w14:paraId="6874EF2B" w14:textId="77777777" w:rsidR="009B4829" w:rsidRPr="00F41280" w:rsidRDefault="009B4829" w:rsidP="009B4829">
      <w:pPr>
        <w:rPr>
          <w:rFonts w:ascii="Garamond" w:hAnsi="Garamond"/>
        </w:rPr>
      </w:pPr>
    </w:p>
    <w:p w14:paraId="690823DA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RECODE SD1 SD2 SD3 SD4 SD5 SD6 SD7 SD8 SD9 SD10 SD11 SD12 SD13 SD14 SD15 SD16 SD17 SD18 SD19 SD20 </w:t>
      </w:r>
    </w:p>
    <w:p w14:paraId="78545D39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    SD21 SD22 SD23 SD24 SD25 SD26 SD27 SD28 SD29 SD30 SD31 SD32 SD33 (1=1) (2=0).</w:t>
      </w:r>
    </w:p>
    <w:p w14:paraId="57895DA6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4BDA9294" w14:textId="77777777" w:rsidR="009B4829" w:rsidRPr="00F41280" w:rsidRDefault="009B4829" w:rsidP="009B4829">
      <w:pPr>
        <w:rPr>
          <w:rFonts w:ascii="Garamond" w:hAnsi="Garamond"/>
        </w:rPr>
      </w:pPr>
    </w:p>
    <w:p w14:paraId="1B36197A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COMPUTE SD=SD1 + SD2 + SD3 + SD4 + SD5 + SD6 + SD7 + SD8 + SD9 + SD10 + SD11 + SD12 + SD13 + SD14 + </w:t>
      </w:r>
    </w:p>
    <w:p w14:paraId="057C0B68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    SD15 + SD16 + SD17 + SD18 + SD19 + SD20 + SD21 + SD22 + SD23 + SD24 + SD25 + SD26 + SD27 + SD28 + </w:t>
      </w:r>
    </w:p>
    <w:p w14:paraId="02CE3D19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    SD29 + SD30 + SD31 + SD32 + SD33.</w:t>
      </w:r>
    </w:p>
    <w:p w14:paraId="3D0A90EB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596660FD" w14:textId="77777777" w:rsidR="009B4829" w:rsidRPr="00F41280" w:rsidRDefault="009B4829" w:rsidP="009B4829">
      <w:pPr>
        <w:rPr>
          <w:rFonts w:ascii="Garamond" w:hAnsi="Garamond"/>
        </w:rPr>
      </w:pPr>
    </w:p>
    <w:p w14:paraId="47A39DAE" w14:textId="77777777" w:rsidR="009B4829" w:rsidRPr="009B4829" w:rsidRDefault="009B4829" w:rsidP="009B4829">
      <w:pPr>
        <w:rPr>
          <w:rFonts w:ascii="Garamond" w:hAnsi="Garamond"/>
          <w:color w:val="BFBFBF" w:themeColor="background1" w:themeShade="BF"/>
        </w:rPr>
      </w:pPr>
      <w:r w:rsidRPr="009B4829">
        <w:rPr>
          <w:rFonts w:ascii="Garamond" w:hAnsi="Garamond"/>
          <w:color w:val="BFBFBF" w:themeColor="background1" w:themeShade="BF"/>
        </w:rPr>
        <w:t>**calculates MD</w:t>
      </w:r>
      <w:r>
        <w:rPr>
          <w:rFonts w:ascii="Garamond" w:hAnsi="Garamond"/>
          <w:color w:val="BFBFBF" w:themeColor="background1" w:themeShade="BF"/>
        </w:rPr>
        <w:t xml:space="preserve">PT </w:t>
      </w:r>
    </w:p>
    <w:p w14:paraId="6AE4F8E5" w14:textId="77777777" w:rsidR="009B4829" w:rsidRPr="00F41280" w:rsidRDefault="009B4829" w:rsidP="009B4829">
      <w:pPr>
        <w:rPr>
          <w:rFonts w:ascii="Garamond" w:hAnsi="Garamond"/>
          <w:b/>
        </w:rPr>
      </w:pPr>
    </w:p>
    <w:p w14:paraId="6D2D5D7A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COUNT VALUE3tally=</w:t>
      </w:r>
      <w:r w:rsidRPr="00F41280">
        <w:rPr>
          <w:rFonts w:ascii="Garamond" w:eastAsia="Garamond" w:hAnsi="Garamond" w:cs="Garamond"/>
        </w:rPr>
        <w:t xml:space="preserve"> SPEC1, SPEC2, SPEC3, SPEC4, GEN1, GEN2, GEN3, GEN4, PHEN1, PHEN2, PHEN3, PHEN4, BEH1, BEH2, BEH3, BEH4</w:t>
      </w:r>
      <w:r w:rsidRPr="00F41280">
        <w:rPr>
          <w:rFonts w:ascii="Garamond" w:hAnsi="Garamond"/>
          <w:color w:val="000000" w:themeColor="text1"/>
        </w:rPr>
        <w:t xml:space="preserve"> (3).</w:t>
      </w:r>
    </w:p>
    <w:p w14:paraId="00680DEE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COUNT VALUE4tally=</w:t>
      </w:r>
      <w:r w:rsidRPr="00F41280">
        <w:rPr>
          <w:rFonts w:ascii="Garamond" w:eastAsia="Garamond" w:hAnsi="Garamond" w:cs="Garamond"/>
        </w:rPr>
        <w:t xml:space="preserve"> SPEC1, SPEC2, SPEC3, SPEC4, GEN1, GEN2, GEN3, GEN4, PHEN1, PHEN2, PHEN3, PHEN4, BEH1, BEH2, BEH3, BEH4</w:t>
      </w:r>
      <w:r w:rsidRPr="00F41280">
        <w:rPr>
          <w:rFonts w:ascii="Garamond" w:hAnsi="Garamond"/>
          <w:color w:val="000000" w:themeColor="text1"/>
        </w:rPr>
        <w:t xml:space="preserve"> (4).</w:t>
      </w:r>
    </w:p>
    <w:p w14:paraId="32EB19A3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00434236" w14:textId="77777777" w:rsidR="009B4829" w:rsidRPr="00F41280" w:rsidRDefault="009B4829" w:rsidP="009B4829">
      <w:pPr>
        <w:rPr>
          <w:rFonts w:ascii="Garamond" w:hAnsi="Garamond"/>
          <w:b/>
        </w:rPr>
      </w:pPr>
    </w:p>
    <w:p w14:paraId="2F4FB1C3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MIDPT= VALUE3tally + VALUE4tally.</w:t>
      </w:r>
    </w:p>
    <w:p w14:paraId="1F635CC3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41EA5B50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56BDE7EC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ADD FILES FILE=* /DROP= VALUE3tally,VALUE4tally.</w:t>
      </w:r>
    </w:p>
    <w:p w14:paraId="4E773D19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4F6FC54B" w14:textId="77777777" w:rsidR="009B4829" w:rsidRPr="00F41280" w:rsidRDefault="009B4829" w:rsidP="009B4829">
      <w:pPr>
        <w:rPr>
          <w:rFonts w:ascii="Garamond" w:hAnsi="Garamond"/>
          <w:b/>
        </w:rPr>
      </w:pPr>
    </w:p>
    <w:p w14:paraId="0DF0A697" w14:textId="77777777" w:rsidR="009B4829" w:rsidRPr="009B4829" w:rsidRDefault="009B4829" w:rsidP="009B4829">
      <w:pPr>
        <w:rPr>
          <w:rFonts w:ascii="Garamond" w:hAnsi="Garamond"/>
          <w:color w:val="BFBFBF" w:themeColor="background1" w:themeShade="BF"/>
        </w:rPr>
      </w:pPr>
      <w:r w:rsidRPr="009B4829">
        <w:rPr>
          <w:rFonts w:ascii="Garamond" w:hAnsi="Garamond"/>
          <w:color w:val="BFBFBF" w:themeColor="background1" w:themeShade="BF"/>
        </w:rPr>
        <w:t xml:space="preserve">**calculates </w:t>
      </w:r>
      <w:r>
        <w:rPr>
          <w:rFonts w:ascii="Garamond" w:hAnsi="Garamond"/>
          <w:color w:val="BFBFBF" w:themeColor="background1" w:themeShade="BF"/>
        </w:rPr>
        <w:t>EXT</w:t>
      </w:r>
    </w:p>
    <w:p w14:paraId="6433A840" w14:textId="77777777" w:rsidR="009B4829" w:rsidRPr="00F41280" w:rsidRDefault="009B4829" w:rsidP="009B4829">
      <w:pPr>
        <w:rPr>
          <w:rFonts w:ascii="Garamond" w:hAnsi="Garamond"/>
        </w:rPr>
      </w:pPr>
    </w:p>
    <w:p w14:paraId="2CCA7E56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COUNT VALUE1tally=</w:t>
      </w:r>
      <w:r w:rsidRPr="00F41280">
        <w:rPr>
          <w:rFonts w:ascii="Garamond" w:eastAsia="Garamond" w:hAnsi="Garamond" w:cs="Garamond"/>
        </w:rPr>
        <w:t xml:space="preserve"> SPEC1, SPEC2, SPEC3, SPEC4, GEN1, GEN2, GEN3, GEN4, PHEN1, PHEN2, PHEN3, PHEN4, BEH1, BEH2, BEH3, BEH4</w:t>
      </w:r>
      <w:r w:rsidRPr="00F41280">
        <w:rPr>
          <w:rFonts w:ascii="Garamond" w:hAnsi="Garamond"/>
          <w:color w:val="000000" w:themeColor="text1"/>
        </w:rPr>
        <w:t xml:space="preserve"> (1).</w:t>
      </w:r>
    </w:p>
    <w:p w14:paraId="6F5D6FF9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COUNT VALUE6tally=</w:t>
      </w:r>
      <w:r w:rsidRPr="00F41280">
        <w:rPr>
          <w:rFonts w:ascii="Garamond" w:eastAsia="Garamond" w:hAnsi="Garamond" w:cs="Garamond"/>
        </w:rPr>
        <w:t xml:space="preserve"> SPEC1, SPEC2, SPEC3, SPEC4, GEN1, GEN2, GEN3, GEN4, PHEN1, PHEN2, PHEN3, PHEN4, BEH1, BEH2, BEH3, BEH4</w:t>
      </w:r>
      <w:r w:rsidRPr="00F41280">
        <w:rPr>
          <w:rFonts w:ascii="Garamond" w:hAnsi="Garamond"/>
          <w:color w:val="000000" w:themeColor="text1"/>
        </w:rPr>
        <w:t xml:space="preserve"> (6).</w:t>
      </w:r>
    </w:p>
    <w:p w14:paraId="6E9D8F47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2D8E7F52" w14:textId="77777777" w:rsidR="009B4829" w:rsidRPr="00F41280" w:rsidRDefault="009B4829" w:rsidP="009B4829">
      <w:pPr>
        <w:rPr>
          <w:rFonts w:ascii="Garamond" w:hAnsi="Garamond"/>
        </w:rPr>
      </w:pPr>
    </w:p>
    <w:p w14:paraId="4EB72F40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COMPUTE EXTREME= VALUE1tally + VALUE6tally.</w:t>
      </w:r>
    </w:p>
    <w:p w14:paraId="649C8882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642DD065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</w:p>
    <w:p w14:paraId="4CA0A57B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ADD FILES FILE=* /DROP= VALUE1tally,VALUE6tally.</w:t>
      </w:r>
    </w:p>
    <w:p w14:paraId="49F94403" w14:textId="77777777" w:rsidR="009B4829" w:rsidRPr="00F41280" w:rsidRDefault="009B4829" w:rsidP="009B4829">
      <w:pPr>
        <w:rPr>
          <w:rFonts w:ascii="Garamond" w:hAnsi="Garamond"/>
          <w:color w:val="000000" w:themeColor="text1"/>
        </w:rPr>
      </w:pPr>
      <w:r w:rsidRPr="00F41280">
        <w:rPr>
          <w:rFonts w:ascii="Garamond" w:hAnsi="Garamond"/>
          <w:color w:val="000000" w:themeColor="text1"/>
        </w:rPr>
        <w:t>EXECUTE.</w:t>
      </w:r>
    </w:p>
    <w:p w14:paraId="7AB3093E" w14:textId="77777777" w:rsidR="009B4829" w:rsidRPr="00F41280" w:rsidRDefault="009B4829" w:rsidP="009B4829">
      <w:pPr>
        <w:rPr>
          <w:rFonts w:ascii="Garamond" w:hAnsi="Garamond"/>
        </w:rPr>
      </w:pPr>
    </w:p>
    <w:p w14:paraId="41768DC7" w14:textId="77777777" w:rsidR="009B4829" w:rsidRPr="009B4829" w:rsidRDefault="009B4829" w:rsidP="009B4829">
      <w:pPr>
        <w:rPr>
          <w:rFonts w:ascii="Garamond" w:hAnsi="Garamond"/>
          <w:color w:val="BFBFBF" w:themeColor="background1" w:themeShade="BF"/>
        </w:rPr>
      </w:pPr>
      <w:r w:rsidRPr="009B4829">
        <w:rPr>
          <w:rFonts w:ascii="Garamond" w:hAnsi="Garamond"/>
          <w:color w:val="BFBFBF" w:themeColor="background1" w:themeShade="BF"/>
        </w:rPr>
        <w:t xml:space="preserve">**calculates </w:t>
      </w:r>
      <w:r>
        <w:rPr>
          <w:rFonts w:ascii="Garamond" w:hAnsi="Garamond"/>
          <w:color w:val="BFBFBF" w:themeColor="background1" w:themeShade="BF"/>
        </w:rPr>
        <w:t>ACQU</w:t>
      </w:r>
    </w:p>
    <w:p w14:paraId="7C29E7AD" w14:textId="77777777" w:rsidR="009B4829" w:rsidRPr="00F41280" w:rsidRDefault="009B4829" w:rsidP="009B4829">
      <w:pPr>
        <w:rPr>
          <w:rFonts w:ascii="Garamond" w:hAnsi="Garamond"/>
          <w:b/>
        </w:rPr>
      </w:pPr>
    </w:p>
    <w:p w14:paraId="6EA9D6A0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COMPUTE ACQU=(SPEC1 + SPEC2 + SPEC3 + SPEC4 + GEN1 + GEN2 + GEN3 + GEN4 + PHEN1 + PHEN2 + PHEN3 + </w:t>
      </w:r>
    </w:p>
    <w:p w14:paraId="049B9EDB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    PHEN4 + BEH1 + BEH2 + BEH3 + BEH4) / 16.</w:t>
      </w:r>
    </w:p>
    <w:p w14:paraId="6129EC3B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205887E0" w14:textId="77777777" w:rsidR="009B4829" w:rsidRPr="00F41280" w:rsidRDefault="009B4829" w:rsidP="009B4829">
      <w:pPr>
        <w:rPr>
          <w:rFonts w:ascii="Garamond" w:hAnsi="Garamond"/>
        </w:rPr>
      </w:pPr>
    </w:p>
    <w:p w14:paraId="7F615A30" w14:textId="77777777" w:rsidR="009B4829" w:rsidRPr="009B4829" w:rsidRDefault="009B4829" w:rsidP="009B4829">
      <w:pPr>
        <w:rPr>
          <w:rFonts w:ascii="Garamond" w:hAnsi="Garamond"/>
          <w:color w:val="BFBFBF" w:themeColor="background1" w:themeShade="BF"/>
        </w:rPr>
      </w:pPr>
      <w:r w:rsidRPr="009B4829">
        <w:rPr>
          <w:rFonts w:ascii="Garamond" w:hAnsi="Garamond"/>
          <w:color w:val="BFBFBF" w:themeColor="background1" w:themeShade="BF"/>
        </w:rPr>
        <w:t>**</w:t>
      </w:r>
      <w:r>
        <w:rPr>
          <w:rFonts w:ascii="Garamond" w:hAnsi="Garamond"/>
          <w:color w:val="BFBFBF" w:themeColor="background1" w:themeShade="BF"/>
        </w:rPr>
        <w:t>dichotomizes RACE</w:t>
      </w:r>
    </w:p>
    <w:p w14:paraId="54CDDE05" w14:textId="77777777" w:rsidR="009B4829" w:rsidRPr="00F41280" w:rsidRDefault="009B4829" w:rsidP="009B4829">
      <w:pPr>
        <w:rPr>
          <w:rFonts w:ascii="Garamond" w:hAnsi="Garamond"/>
          <w:b/>
        </w:rPr>
      </w:pPr>
    </w:p>
    <w:p w14:paraId="78CB45F2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RECODE RACE (1=1) (5=2) (2=SYSMIS) INTO AW.</w:t>
      </w:r>
    </w:p>
    <w:p w14:paraId="294756D7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30DB4EBF" w14:textId="77777777" w:rsidR="009B4829" w:rsidRPr="00F41280" w:rsidRDefault="009B4829" w:rsidP="009B4829">
      <w:pPr>
        <w:rPr>
          <w:rFonts w:ascii="Garamond" w:hAnsi="Garamond"/>
        </w:rPr>
      </w:pPr>
    </w:p>
    <w:p w14:paraId="6868CAA7" w14:textId="77777777" w:rsidR="009B4829" w:rsidRPr="00F41280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RECODE RACE (1=SYSMIS) (5=2) (2=1) INTO BW.</w:t>
      </w:r>
    </w:p>
    <w:p w14:paraId="17335DA2" w14:textId="77777777" w:rsidR="009B4829" w:rsidRDefault="009B4829" w:rsidP="009B4829">
      <w:pPr>
        <w:rPr>
          <w:rFonts w:ascii="Garamond" w:hAnsi="Garamond"/>
        </w:rPr>
      </w:pPr>
      <w:r w:rsidRPr="00F41280">
        <w:rPr>
          <w:rFonts w:ascii="Garamond" w:hAnsi="Garamond"/>
        </w:rPr>
        <w:t>EXECUTE.</w:t>
      </w:r>
    </w:p>
    <w:p w14:paraId="289BD816" w14:textId="77777777" w:rsidR="009B4829" w:rsidRDefault="009B4829" w:rsidP="00FD7214">
      <w:pPr>
        <w:rPr>
          <w:rFonts w:ascii="Garamond" w:hAnsi="Garamond"/>
        </w:rPr>
      </w:pPr>
    </w:p>
    <w:p w14:paraId="7DBD7B5C" w14:textId="77777777" w:rsidR="009B4829" w:rsidRDefault="009B4829" w:rsidP="00FD7214">
      <w:pPr>
        <w:rPr>
          <w:rFonts w:ascii="Garamond" w:hAnsi="Garamond"/>
        </w:rPr>
      </w:pPr>
    </w:p>
    <w:p w14:paraId="6932818A" w14:textId="77777777" w:rsidR="009B4829" w:rsidRPr="009B4829" w:rsidRDefault="009B4829" w:rsidP="00FD7214">
      <w:pPr>
        <w:rPr>
          <w:rFonts w:ascii="Garamond" w:hAnsi="Garamond"/>
          <w:b/>
        </w:rPr>
      </w:pPr>
      <w:r w:rsidRPr="009B4829">
        <w:rPr>
          <w:rFonts w:ascii="Garamond" w:hAnsi="Garamond"/>
          <w:b/>
        </w:rPr>
        <w:t>PERSON FIT</w:t>
      </w:r>
    </w:p>
    <w:p w14:paraId="51A0748E" w14:textId="77777777" w:rsidR="009B4829" w:rsidRDefault="009B4829" w:rsidP="00FD7214">
      <w:pPr>
        <w:rPr>
          <w:rFonts w:ascii="Garamond" w:hAnsi="Garamond"/>
        </w:rPr>
      </w:pPr>
    </w:p>
    <w:p w14:paraId="13A45B3B" w14:textId="77777777" w:rsidR="00025347" w:rsidRPr="00025347" w:rsidRDefault="00025347" w:rsidP="00FD7214">
      <w:pPr>
        <w:rPr>
          <w:rFonts w:ascii="Garamond" w:hAnsi="Garamond"/>
          <w:color w:val="000000" w:themeColor="text1"/>
        </w:rPr>
      </w:pPr>
      <w:r w:rsidRPr="00F17C21">
        <w:rPr>
          <w:rFonts w:ascii="Garamond" w:hAnsi="Garamond"/>
          <w:color w:val="000000" w:themeColor="text1"/>
          <w:highlight w:val="yellow"/>
        </w:rPr>
        <w:t>[computation for person fit statistics conducted in R studio</w:t>
      </w:r>
      <w:r w:rsidR="00471A1E">
        <w:rPr>
          <w:rFonts w:ascii="Garamond" w:hAnsi="Garamond"/>
          <w:color w:val="000000" w:themeColor="text1"/>
          <w:highlight w:val="yellow"/>
        </w:rPr>
        <w:t xml:space="preserve"> (guttman errors, guttman errors normed, and standardized log likelihood variables are already included in SPSS datasets 1- 6)</w:t>
      </w:r>
      <w:r w:rsidRPr="00F17C21">
        <w:rPr>
          <w:rFonts w:ascii="Garamond" w:hAnsi="Garamond"/>
          <w:color w:val="000000" w:themeColor="text1"/>
          <w:highlight w:val="yellow"/>
        </w:rPr>
        <w:t>]</w:t>
      </w:r>
    </w:p>
    <w:p w14:paraId="234CB2A3" w14:textId="77777777" w:rsidR="00025347" w:rsidRDefault="00025347" w:rsidP="00FD7214">
      <w:pPr>
        <w:rPr>
          <w:rFonts w:ascii="Garamond" w:hAnsi="Garamond"/>
        </w:rPr>
      </w:pPr>
    </w:p>
    <w:p w14:paraId="506DE6A3" w14:textId="77777777" w:rsidR="00FD7214" w:rsidRPr="00843450" w:rsidRDefault="00FD7214" w:rsidP="00FD7214">
      <w:pPr>
        <w:rPr>
          <w:rFonts w:ascii="Garamond" w:hAnsi="Garamond"/>
        </w:rPr>
      </w:pPr>
      <w:r w:rsidRPr="00843450">
        <w:rPr>
          <w:rFonts w:ascii="Garamond" w:hAnsi="Garamond"/>
        </w:rPr>
        <w:t xml:space="preserve">RECODE SPEC1 SPEC2 SPEC3 SPEC4 GEN1 GEN2 GEN3 GEN4 PHEN1 PHEN2 PHEN3 PHEN4 BEH1 BEH2 BEH3 BEH4 </w:t>
      </w:r>
    </w:p>
    <w:p w14:paraId="2335E9BC" w14:textId="77777777" w:rsidR="00FD7214" w:rsidRPr="00843450" w:rsidRDefault="00FD7214" w:rsidP="00FD7214">
      <w:pPr>
        <w:rPr>
          <w:rFonts w:ascii="Garamond" w:hAnsi="Garamond"/>
        </w:rPr>
      </w:pPr>
      <w:r w:rsidRPr="00843450">
        <w:rPr>
          <w:rFonts w:ascii="Garamond" w:hAnsi="Garamond"/>
        </w:rPr>
        <w:t xml:space="preserve">    (1=0) (2=1) (3=2) (4=3) (5=4) (6=5).</w:t>
      </w:r>
    </w:p>
    <w:p w14:paraId="6654A810" w14:textId="77777777" w:rsidR="00FD7214" w:rsidRDefault="00FD7214" w:rsidP="00FD7214">
      <w:pPr>
        <w:rPr>
          <w:rFonts w:ascii="Garamond" w:hAnsi="Garamond"/>
        </w:rPr>
      </w:pPr>
      <w:r w:rsidRPr="00843450">
        <w:rPr>
          <w:rFonts w:ascii="Garamond" w:hAnsi="Garamond"/>
        </w:rPr>
        <w:t>EXECUTE.</w:t>
      </w:r>
    </w:p>
    <w:p w14:paraId="58C054B0" w14:textId="77777777" w:rsidR="009B4829" w:rsidRDefault="009B4829" w:rsidP="00FD7214">
      <w:pPr>
        <w:rPr>
          <w:rFonts w:ascii="Garamond" w:hAnsi="Garamond"/>
        </w:rPr>
      </w:pPr>
    </w:p>
    <w:p w14:paraId="657DCCD6" w14:textId="77777777" w:rsidR="00025347" w:rsidRPr="00F17C21" w:rsidRDefault="00025347" w:rsidP="00025347">
      <w:pPr>
        <w:rPr>
          <w:rFonts w:ascii="Garamond" w:hAnsi="Garamond"/>
          <w:color w:val="BFBFBF" w:themeColor="background1" w:themeShade="BF"/>
        </w:rPr>
      </w:pPr>
      <w:r w:rsidRPr="00B616B5">
        <w:rPr>
          <w:rFonts w:ascii="Garamond" w:hAnsi="Garamond"/>
          <w:color w:val="BFBFBF" w:themeColor="background1" w:themeShade="BF"/>
        </w:rPr>
        <w:t>**save as csv with no headings and import to R</w:t>
      </w:r>
    </w:p>
    <w:p w14:paraId="262812F9" w14:textId="77777777" w:rsidR="00025347" w:rsidRPr="000939BD" w:rsidRDefault="00025347" w:rsidP="00025347">
      <w:pPr>
        <w:rPr>
          <w:rFonts w:ascii="Garamond" w:hAnsi="Garamond"/>
          <w:color w:val="BFBFBF" w:themeColor="background1" w:themeShade="BF"/>
        </w:rPr>
      </w:pPr>
      <w:r w:rsidRPr="000939BD">
        <w:rPr>
          <w:rFonts w:ascii="Garamond" w:hAnsi="Garamond"/>
          <w:color w:val="BFBFBF" w:themeColor="background1" w:themeShade="BF"/>
        </w:rPr>
        <w:t>**human datafile</w:t>
      </w:r>
    </w:p>
    <w:p w14:paraId="6A6C9D24" w14:textId="77777777" w:rsidR="00064123" w:rsidRPr="00025347" w:rsidRDefault="00064123" w:rsidP="00064123">
      <w:pPr>
        <w:rPr>
          <w:rFonts w:ascii="Garamond" w:hAnsi="Garamond"/>
        </w:rPr>
      </w:pPr>
    </w:p>
    <w:p w14:paraId="63D5613E" w14:textId="77777777" w:rsidR="00064123" w:rsidRPr="00025347" w:rsidRDefault="00064123" w:rsidP="00064123">
      <w:pPr>
        <w:rPr>
          <w:rFonts w:ascii="Garamond" w:hAnsi="Garamond"/>
        </w:rPr>
      </w:pPr>
      <w:r w:rsidRPr="00025347">
        <w:rPr>
          <w:rFonts w:ascii="Garamond" w:hAnsi="Garamond"/>
        </w:rPr>
        <w:t>human_matrix&lt;- as.matrix(human)</w:t>
      </w:r>
    </w:p>
    <w:p w14:paraId="0C006856" w14:textId="77777777" w:rsidR="00064123" w:rsidRPr="00025347" w:rsidRDefault="00064123" w:rsidP="00064123">
      <w:pPr>
        <w:rPr>
          <w:rFonts w:ascii="Garamond" w:hAnsi="Garamond"/>
        </w:rPr>
      </w:pPr>
    </w:p>
    <w:p w14:paraId="06AF526F" w14:textId="77777777" w:rsidR="00064123" w:rsidRPr="00025347" w:rsidRDefault="00064123" w:rsidP="00064123">
      <w:pPr>
        <w:rPr>
          <w:rFonts w:ascii="Garamond" w:hAnsi="Garamond"/>
        </w:rPr>
      </w:pPr>
      <w:r w:rsidRPr="00025347">
        <w:rPr>
          <w:rFonts w:ascii="Garamond" w:hAnsi="Garamond"/>
        </w:rPr>
        <w:t>sink("output.human.csv")</w:t>
      </w:r>
    </w:p>
    <w:p w14:paraId="0EFA1FBA" w14:textId="77777777" w:rsidR="00064123" w:rsidRPr="00025347" w:rsidRDefault="00064123" w:rsidP="00064123">
      <w:pPr>
        <w:rPr>
          <w:rFonts w:ascii="Garamond" w:hAnsi="Garamond"/>
        </w:rPr>
      </w:pPr>
    </w:p>
    <w:p w14:paraId="2C9FED46" w14:textId="77777777" w:rsidR="00064123" w:rsidRPr="00025347" w:rsidRDefault="00064123" w:rsidP="00064123">
      <w:pPr>
        <w:rPr>
          <w:rFonts w:ascii="Garamond" w:hAnsi="Garamond"/>
        </w:rPr>
      </w:pPr>
      <w:r w:rsidRPr="00025347">
        <w:rPr>
          <w:rFonts w:ascii="Garamond" w:hAnsi="Garamond"/>
        </w:rPr>
        <w:t>Gpoly(human_matrix, Ncat=6,NA.method = "Pairwise", Save.MatImp = FALSE,IP = NULL, IRT.PModel = "GRM", Ability = NULL, Ability.PModel = "EAP")</w:t>
      </w:r>
    </w:p>
    <w:p w14:paraId="0E5E73F2" w14:textId="77777777" w:rsidR="00064123" w:rsidRPr="00025347" w:rsidRDefault="00064123" w:rsidP="00064123">
      <w:pPr>
        <w:rPr>
          <w:rFonts w:ascii="Garamond" w:hAnsi="Garamond"/>
        </w:rPr>
      </w:pPr>
    </w:p>
    <w:p w14:paraId="5892B266" w14:textId="77777777" w:rsidR="00064123" w:rsidRPr="00025347" w:rsidRDefault="00064123" w:rsidP="00064123">
      <w:pPr>
        <w:rPr>
          <w:rFonts w:ascii="Garamond" w:hAnsi="Garamond"/>
        </w:rPr>
      </w:pPr>
      <w:r w:rsidRPr="00025347">
        <w:rPr>
          <w:rFonts w:ascii="Garamond" w:hAnsi="Garamond"/>
        </w:rPr>
        <w:t>lzpoly(human_matrix, Ncat=6,NA.method = "Pairwise", Save.MatImp = FALSE,IP = NULL, IRT.PModel = "GRM", Ability = NULL, Ability.PModel = "EAP")</w:t>
      </w:r>
    </w:p>
    <w:p w14:paraId="0ED2E8B2" w14:textId="77777777" w:rsidR="00064123" w:rsidRPr="00025347" w:rsidRDefault="00064123" w:rsidP="00064123">
      <w:pPr>
        <w:rPr>
          <w:rFonts w:ascii="Garamond" w:hAnsi="Garamond"/>
        </w:rPr>
      </w:pPr>
    </w:p>
    <w:p w14:paraId="4C35AEE2" w14:textId="77777777" w:rsidR="00064123" w:rsidRDefault="00064123" w:rsidP="00064123">
      <w:pPr>
        <w:rPr>
          <w:rFonts w:ascii="Garamond" w:hAnsi="Garamond"/>
        </w:rPr>
      </w:pPr>
      <w:r w:rsidRPr="00025347">
        <w:rPr>
          <w:rFonts w:ascii="Garamond" w:hAnsi="Garamond"/>
        </w:rPr>
        <w:t>sink()</w:t>
      </w:r>
    </w:p>
    <w:p w14:paraId="4282F31C" w14:textId="77777777" w:rsidR="009B4829" w:rsidRDefault="009B4829" w:rsidP="00FD7214">
      <w:pPr>
        <w:rPr>
          <w:rFonts w:ascii="Garamond" w:hAnsi="Garamond"/>
        </w:rPr>
      </w:pPr>
    </w:p>
    <w:p w14:paraId="34B55F4D" w14:textId="77777777" w:rsidR="009B4829" w:rsidRDefault="009B4829" w:rsidP="00FD7214">
      <w:pPr>
        <w:rPr>
          <w:rFonts w:ascii="Garamond" w:hAnsi="Garamond"/>
          <w:b/>
        </w:rPr>
      </w:pPr>
    </w:p>
    <w:p w14:paraId="2D15D68E" w14:textId="77777777" w:rsidR="00FD7214" w:rsidRPr="00EE485D" w:rsidRDefault="00FD7214" w:rsidP="00FD7214">
      <w:pPr>
        <w:rPr>
          <w:rFonts w:ascii="Garamond" w:hAnsi="Garamond"/>
          <w:b/>
        </w:rPr>
      </w:pPr>
      <w:r w:rsidRPr="00EE485D">
        <w:rPr>
          <w:rFonts w:ascii="Garamond" w:hAnsi="Garamond"/>
          <w:b/>
        </w:rPr>
        <w:t>NORMALIZE METRICS</w:t>
      </w:r>
    </w:p>
    <w:p w14:paraId="39D4C74C" w14:textId="77777777" w:rsidR="00D07AEA" w:rsidRDefault="00D07AEA" w:rsidP="00FD7214">
      <w:pPr>
        <w:rPr>
          <w:rFonts w:ascii="Garamond" w:hAnsi="Garamond"/>
          <w:color w:val="000000"/>
        </w:rPr>
      </w:pPr>
    </w:p>
    <w:p w14:paraId="32EE93EA" w14:textId="77777777" w:rsidR="00D07AEA" w:rsidRPr="00D07AEA" w:rsidRDefault="00D07AEA" w:rsidP="00D07AEA">
      <w:pPr>
        <w:rPr>
          <w:rFonts w:ascii="Garamond" w:hAnsi="Garamond"/>
          <w:color w:val="000000"/>
        </w:rPr>
      </w:pPr>
      <w:r w:rsidRPr="00D07AEA">
        <w:rPr>
          <w:rFonts w:ascii="Garamond" w:hAnsi="Garamond"/>
          <w:color w:val="000000"/>
        </w:rPr>
        <w:t>DESCRIPTIVES VARIABLES=MD REI LS PAI PSI STDEV EOI SD MIDPT EXTREME ACQU GUTTN LZ</w:t>
      </w:r>
    </w:p>
    <w:p w14:paraId="05AD41AB" w14:textId="77777777" w:rsidR="00D07AEA" w:rsidRDefault="00D07AEA" w:rsidP="00D07AEA">
      <w:pPr>
        <w:rPr>
          <w:rFonts w:ascii="Garamond" w:hAnsi="Garamond"/>
          <w:color w:val="000000"/>
        </w:rPr>
      </w:pPr>
      <w:r w:rsidRPr="00D07AEA">
        <w:rPr>
          <w:rFonts w:ascii="Garamond" w:hAnsi="Garamond"/>
          <w:color w:val="000000"/>
        </w:rPr>
        <w:t xml:space="preserve">  /STATISTICS=MEAN STDDEV MIN MAX KURTOSIS SKEWNESS.</w:t>
      </w:r>
    </w:p>
    <w:p w14:paraId="62BCDF70" w14:textId="77777777" w:rsidR="00D07AEA" w:rsidRDefault="00D07AEA" w:rsidP="00FD7214">
      <w:pPr>
        <w:rPr>
          <w:rFonts w:ascii="Garamond" w:hAnsi="Garamond"/>
          <w:color w:val="000000"/>
        </w:rPr>
      </w:pPr>
    </w:p>
    <w:p w14:paraId="02D4ACE0" w14:textId="77777777" w:rsidR="008A3651" w:rsidRPr="00EE485D" w:rsidRDefault="008A3651" w:rsidP="008A3651">
      <w:pPr>
        <w:rPr>
          <w:rFonts w:ascii="Garamond" w:hAnsi="Garamond"/>
        </w:rPr>
      </w:pPr>
      <w:r w:rsidRPr="00EE485D">
        <w:rPr>
          <w:rFonts w:ascii="Garamond" w:hAnsi="Garamond"/>
        </w:rPr>
        <w:t>COMPUTE MD_log=LG10(MD).</w:t>
      </w:r>
    </w:p>
    <w:p w14:paraId="33F8B10B" w14:textId="77777777" w:rsidR="008A3651" w:rsidRPr="00EE485D" w:rsidRDefault="008A3651" w:rsidP="008A3651">
      <w:pPr>
        <w:rPr>
          <w:rFonts w:ascii="Garamond" w:hAnsi="Garamond"/>
        </w:rPr>
      </w:pPr>
      <w:r w:rsidRPr="00EE485D">
        <w:rPr>
          <w:rFonts w:ascii="Garamond" w:hAnsi="Garamond"/>
        </w:rPr>
        <w:t>COMPUTE LS_log=LG10(LS).</w:t>
      </w:r>
    </w:p>
    <w:p w14:paraId="66ACB828" w14:textId="77777777" w:rsidR="008A3651" w:rsidRPr="00EE485D" w:rsidRDefault="008A3651" w:rsidP="008A3651">
      <w:pPr>
        <w:rPr>
          <w:rFonts w:ascii="Garamond" w:hAnsi="Garamond"/>
        </w:rPr>
      </w:pPr>
      <w:r w:rsidRPr="00EE485D">
        <w:rPr>
          <w:rFonts w:ascii="Garamond" w:hAnsi="Garamond"/>
        </w:rPr>
        <w:t>EXECUTE.</w:t>
      </w:r>
    </w:p>
    <w:p w14:paraId="0B21BA1D" w14:textId="77777777" w:rsidR="008A3651" w:rsidRPr="00EE485D" w:rsidRDefault="008A3651" w:rsidP="008A3651">
      <w:pPr>
        <w:rPr>
          <w:rFonts w:ascii="Garamond" w:hAnsi="Garamond"/>
        </w:rPr>
      </w:pPr>
    </w:p>
    <w:p w14:paraId="27EDAD5F" w14:textId="77777777" w:rsidR="008A3651" w:rsidRPr="00EE485D" w:rsidRDefault="008A3651" w:rsidP="008A3651">
      <w:pPr>
        <w:rPr>
          <w:rFonts w:ascii="Garamond" w:hAnsi="Garamond"/>
        </w:rPr>
      </w:pPr>
      <w:r w:rsidRPr="00EE485D">
        <w:rPr>
          <w:rFonts w:ascii="Garamond" w:hAnsi="Garamond"/>
        </w:rPr>
        <w:t xml:space="preserve">FREQUENCIES VARIABLES=MD_log LS_log </w:t>
      </w:r>
    </w:p>
    <w:p w14:paraId="6420F03F" w14:textId="77777777" w:rsidR="008A3651" w:rsidRPr="00EE485D" w:rsidRDefault="008A3651" w:rsidP="008A3651">
      <w:pPr>
        <w:rPr>
          <w:rFonts w:ascii="Garamond" w:hAnsi="Garamond"/>
        </w:rPr>
      </w:pPr>
      <w:r w:rsidRPr="00EE485D">
        <w:rPr>
          <w:rFonts w:ascii="Garamond" w:hAnsi="Garamond"/>
        </w:rPr>
        <w:t xml:space="preserve">  /FORMAT=NOTABLE</w:t>
      </w:r>
    </w:p>
    <w:p w14:paraId="5EAD9FD0" w14:textId="77777777" w:rsidR="008A3651" w:rsidRPr="00EE485D" w:rsidRDefault="008A3651" w:rsidP="008A3651">
      <w:pPr>
        <w:rPr>
          <w:rFonts w:ascii="Garamond" w:hAnsi="Garamond"/>
        </w:rPr>
      </w:pPr>
      <w:r w:rsidRPr="00EE485D">
        <w:rPr>
          <w:rFonts w:ascii="Garamond" w:hAnsi="Garamond"/>
        </w:rPr>
        <w:t xml:space="preserve">  /STATISTICS=SKEWNESS SESKEW KURTOSIS SEKURT</w:t>
      </w:r>
    </w:p>
    <w:p w14:paraId="45D8E33A" w14:textId="77777777" w:rsidR="008A3651" w:rsidRPr="00EE485D" w:rsidRDefault="008A3651" w:rsidP="008A3651">
      <w:pPr>
        <w:rPr>
          <w:rFonts w:ascii="Garamond" w:hAnsi="Garamond"/>
        </w:rPr>
      </w:pPr>
      <w:r w:rsidRPr="00EE485D">
        <w:rPr>
          <w:rFonts w:ascii="Garamond" w:hAnsi="Garamond"/>
        </w:rPr>
        <w:t xml:space="preserve">  /HISTOGRAM NORMAL</w:t>
      </w:r>
    </w:p>
    <w:p w14:paraId="2C91FACB" w14:textId="77777777" w:rsidR="008A3651" w:rsidRPr="00F41280" w:rsidRDefault="008A3651" w:rsidP="008A3651">
      <w:pPr>
        <w:rPr>
          <w:rFonts w:ascii="Garamond" w:hAnsi="Garamond"/>
        </w:rPr>
      </w:pPr>
      <w:r w:rsidRPr="00EE485D">
        <w:rPr>
          <w:rFonts w:ascii="Garamond" w:hAnsi="Garamond"/>
        </w:rPr>
        <w:t xml:space="preserve">  /ORDER=ANALYSIS.</w:t>
      </w:r>
    </w:p>
    <w:p w14:paraId="774F0599" w14:textId="77777777" w:rsidR="00D07AEA" w:rsidRDefault="00D07AEA" w:rsidP="00FD7214">
      <w:pPr>
        <w:rPr>
          <w:rFonts w:ascii="Garamond" w:hAnsi="Garamond"/>
          <w:color w:val="000000"/>
        </w:rPr>
      </w:pPr>
    </w:p>
    <w:p w14:paraId="2D96C634" w14:textId="77777777" w:rsidR="00FD7214" w:rsidRDefault="00FD7214" w:rsidP="00FD7214">
      <w:pPr>
        <w:rPr>
          <w:rFonts w:ascii="Garamond" w:hAnsi="Garamond"/>
          <w:b/>
        </w:rPr>
      </w:pPr>
      <w:r>
        <w:rPr>
          <w:rFonts w:ascii="Garamond" w:hAnsi="Garamond"/>
          <w:b/>
        </w:rPr>
        <w:t>CORRELATION</w:t>
      </w:r>
    </w:p>
    <w:p w14:paraId="0C3E8A0B" w14:textId="77777777" w:rsidR="00FD7214" w:rsidRPr="00805BF8" w:rsidRDefault="00FD7214" w:rsidP="00FD7214">
      <w:pPr>
        <w:rPr>
          <w:rFonts w:ascii="Garamond" w:hAnsi="Garamond"/>
        </w:rPr>
      </w:pPr>
      <w:r w:rsidRPr="00805BF8">
        <w:rPr>
          <w:rFonts w:ascii="Garamond" w:hAnsi="Garamond"/>
        </w:rPr>
        <w:t>CORRELATIONS</w:t>
      </w:r>
    </w:p>
    <w:p w14:paraId="5642709B" w14:textId="77777777" w:rsidR="00FD7214" w:rsidRPr="00805BF8" w:rsidRDefault="00FD7214" w:rsidP="00FD7214">
      <w:pPr>
        <w:rPr>
          <w:rFonts w:ascii="Garamond" w:hAnsi="Garamond"/>
        </w:rPr>
      </w:pPr>
      <w:r w:rsidRPr="00805BF8">
        <w:rPr>
          <w:rFonts w:ascii="Garamond" w:hAnsi="Garamond"/>
        </w:rPr>
        <w:t xml:space="preserve">  /VARIABLES=MD PSI PAI EOI LS REI </w:t>
      </w:r>
      <w:r>
        <w:rPr>
          <w:rFonts w:ascii="Garamond" w:hAnsi="Garamond"/>
        </w:rPr>
        <w:t xml:space="preserve">GUTTN LZ </w:t>
      </w:r>
      <w:r w:rsidRPr="00805BF8">
        <w:rPr>
          <w:rFonts w:ascii="Garamond" w:hAnsi="Garamond"/>
        </w:rPr>
        <w:t>STDEV MIDPT ACQU EXTREME SD</w:t>
      </w:r>
    </w:p>
    <w:p w14:paraId="4DE6D561" w14:textId="77777777" w:rsidR="00FD7214" w:rsidRPr="00805BF8" w:rsidRDefault="00FD7214" w:rsidP="00FD7214">
      <w:pPr>
        <w:rPr>
          <w:rFonts w:ascii="Garamond" w:hAnsi="Garamond"/>
        </w:rPr>
      </w:pPr>
      <w:r w:rsidRPr="00805BF8">
        <w:rPr>
          <w:rFonts w:ascii="Garamond" w:hAnsi="Garamond"/>
        </w:rPr>
        <w:t xml:space="preserve">  /PRINT=TWOTAIL NOSIG</w:t>
      </w:r>
    </w:p>
    <w:p w14:paraId="2B94D9BC" w14:textId="77777777" w:rsidR="00FD7214" w:rsidRPr="00805BF8" w:rsidRDefault="00FD7214" w:rsidP="00FD7214">
      <w:pPr>
        <w:rPr>
          <w:rFonts w:ascii="Garamond" w:hAnsi="Garamond"/>
        </w:rPr>
      </w:pPr>
      <w:r w:rsidRPr="00805BF8">
        <w:rPr>
          <w:rFonts w:ascii="Garamond" w:hAnsi="Garamond"/>
        </w:rPr>
        <w:t xml:space="preserve">  /MISSING=PAIRWISE.</w:t>
      </w:r>
    </w:p>
    <w:p w14:paraId="0871BF91" w14:textId="77777777" w:rsidR="00FD7214" w:rsidRPr="003800B9" w:rsidRDefault="00FD7214" w:rsidP="00FD7214">
      <w:pPr>
        <w:rPr>
          <w:rFonts w:ascii="Garamond" w:hAnsi="Garamond"/>
          <w:b/>
        </w:rPr>
      </w:pPr>
    </w:p>
    <w:p w14:paraId="0ECECEFB" w14:textId="77777777" w:rsidR="00FD7214" w:rsidRPr="003800B9" w:rsidRDefault="00FD7214" w:rsidP="00FD7214">
      <w:pPr>
        <w:rPr>
          <w:rFonts w:ascii="Garamond" w:hAnsi="Garamond"/>
          <w:b/>
        </w:rPr>
      </w:pPr>
      <w:r w:rsidRPr="003800B9">
        <w:rPr>
          <w:rFonts w:ascii="Garamond" w:hAnsi="Garamond"/>
          <w:b/>
        </w:rPr>
        <w:t>MULTIVARIATE ANALYSIS</w:t>
      </w:r>
    </w:p>
    <w:p w14:paraId="2EE73A97" w14:textId="77777777" w:rsidR="00FD7214" w:rsidRPr="00F41280" w:rsidRDefault="00FD7214" w:rsidP="00FD7214">
      <w:pPr>
        <w:rPr>
          <w:rFonts w:ascii="Garamond" w:hAnsi="Garamond"/>
        </w:rPr>
      </w:pPr>
    </w:p>
    <w:p w14:paraId="77BF90AA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GLM MD REI LS PAI PSI STDEV EOI</w:t>
      </w:r>
      <w:r>
        <w:rPr>
          <w:rFonts w:ascii="Garamond" w:hAnsi="Garamond"/>
        </w:rPr>
        <w:t xml:space="preserve"> GUTTN LZ</w:t>
      </w:r>
      <w:r w:rsidRPr="00F41280">
        <w:rPr>
          <w:rFonts w:ascii="Garamond" w:hAnsi="Garamond"/>
        </w:rPr>
        <w:t xml:space="preserve"> BY RACE</w:t>
      </w:r>
    </w:p>
    <w:p w14:paraId="0B1DB37C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  /METHOD=SSTYPE(3)</w:t>
      </w:r>
    </w:p>
    <w:p w14:paraId="0D7B5AEA" w14:textId="77777777" w:rsidR="00FD7214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  /INTERCEPT=INCLUDE</w:t>
      </w:r>
    </w:p>
    <w:p w14:paraId="505B85B1" w14:textId="77777777" w:rsidR="00FD7214" w:rsidRPr="00F41280" w:rsidRDefault="00FD7214" w:rsidP="00FD7214">
      <w:pPr>
        <w:rPr>
          <w:rFonts w:ascii="Garamond" w:hAnsi="Garamond"/>
        </w:rPr>
      </w:pPr>
      <w:r>
        <w:rPr>
          <w:rFonts w:ascii="Garamond" w:hAnsi="Garamond"/>
        </w:rPr>
        <w:t xml:space="preserve">  /PRINT = ETASQ</w:t>
      </w:r>
    </w:p>
    <w:p w14:paraId="6224CA77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  /POSTHOC=RACE(TUKEY BTUKEY) </w:t>
      </w:r>
    </w:p>
    <w:p w14:paraId="3878180A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  /CRITERIA=ALPHA(.05)</w:t>
      </w:r>
    </w:p>
    <w:p w14:paraId="723F052E" w14:textId="77777777" w:rsidR="00FD7214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  /DESIGN=RACE.</w:t>
      </w:r>
    </w:p>
    <w:p w14:paraId="76B6B5D6" w14:textId="77777777" w:rsidR="00FD7214" w:rsidRDefault="00FD7214" w:rsidP="00FD7214">
      <w:pPr>
        <w:rPr>
          <w:rFonts w:ascii="Garamond" w:hAnsi="Garamond"/>
        </w:rPr>
      </w:pPr>
    </w:p>
    <w:p w14:paraId="5A6AC3F5" w14:textId="77777777" w:rsidR="00FD7214" w:rsidRPr="004A14C9" w:rsidRDefault="00FD7214" w:rsidP="00FD7214">
      <w:pPr>
        <w:rPr>
          <w:rFonts w:ascii="Garamond" w:hAnsi="Garamond"/>
        </w:rPr>
      </w:pPr>
      <w:r w:rsidRPr="004A14C9">
        <w:rPr>
          <w:rFonts w:ascii="Garamond" w:hAnsi="Garamond"/>
        </w:rPr>
        <w:t>GLM MIDPT EXTREME ACQU SD BY RACE</w:t>
      </w:r>
    </w:p>
    <w:p w14:paraId="4CEC7987" w14:textId="77777777" w:rsidR="00FD7214" w:rsidRPr="004A14C9" w:rsidRDefault="00FD7214" w:rsidP="00FD7214">
      <w:pPr>
        <w:rPr>
          <w:rFonts w:ascii="Garamond" w:hAnsi="Garamond"/>
        </w:rPr>
      </w:pPr>
      <w:r w:rsidRPr="004A14C9">
        <w:rPr>
          <w:rFonts w:ascii="Garamond" w:hAnsi="Garamond"/>
        </w:rPr>
        <w:t xml:space="preserve">  /METHOD=SSTYPE(3)</w:t>
      </w:r>
    </w:p>
    <w:p w14:paraId="26FEFC9F" w14:textId="77777777" w:rsidR="00FD7214" w:rsidRDefault="00FD7214" w:rsidP="00FD7214">
      <w:pPr>
        <w:rPr>
          <w:rFonts w:ascii="Garamond" w:hAnsi="Garamond"/>
        </w:rPr>
      </w:pPr>
      <w:r w:rsidRPr="004A14C9">
        <w:rPr>
          <w:rFonts w:ascii="Garamond" w:hAnsi="Garamond"/>
        </w:rPr>
        <w:t xml:space="preserve">  /INTERCEPT=INCLUDE</w:t>
      </w:r>
    </w:p>
    <w:p w14:paraId="1F2E2BAB" w14:textId="77777777" w:rsidR="00FD7214" w:rsidRPr="004A14C9" w:rsidRDefault="00FD7214" w:rsidP="00FD7214">
      <w:pPr>
        <w:rPr>
          <w:rFonts w:ascii="Garamond" w:hAnsi="Garamond"/>
        </w:rPr>
      </w:pPr>
      <w:r>
        <w:rPr>
          <w:rFonts w:ascii="Garamond" w:hAnsi="Garamond"/>
        </w:rPr>
        <w:t xml:space="preserve">  /PRINT = ETASQ</w:t>
      </w:r>
    </w:p>
    <w:p w14:paraId="494DF2AC" w14:textId="77777777" w:rsidR="00FD7214" w:rsidRPr="004A14C9" w:rsidRDefault="00FD7214" w:rsidP="00FD7214">
      <w:pPr>
        <w:rPr>
          <w:rFonts w:ascii="Garamond" w:hAnsi="Garamond"/>
        </w:rPr>
      </w:pPr>
      <w:r w:rsidRPr="004A14C9">
        <w:rPr>
          <w:rFonts w:ascii="Garamond" w:hAnsi="Garamond"/>
        </w:rPr>
        <w:t xml:space="preserve">  /POSTHOC=RACE(TUKEY BTUKEY) </w:t>
      </w:r>
    </w:p>
    <w:p w14:paraId="4E638920" w14:textId="77777777" w:rsidR="00FD7214" w:rsidRPr="004A14C9" w:rsidRDefault="00FD7214" w:rsidP="00FD7214">
      <w:pPr>
        <w:rPr>
          <w:rFonts w:ascii="Garamond" w:hAnsi="Garamond"/>
        </w:rPr>
      </w:pPr>
      <w:r w:rsidRPr="004A14C9">
        <w:rPr>
          <w:rFonts w:ascii="Garamond" w:hAnsi="Garamond"/>
        </w:rPr>
        <w:t xml:space="preserve">  /CRITERIA=ALPHA(.05)</w:t>
      </w:r>
    </w:p>
    <w:p w14:paraId="5B9065E4" w14:textId="77777777" w:rsidR="00FD7214" w:rsidRPr="00F41280" w:rsidRDefault="00FD7214" w:rsidP="00FD7214">
      <w:pPr>
        <w:rPr>
          <w:rFonts w:ascii="Garamond" w:hAnsi="Garamond"/>
        </w:rPr>
      </w:pPr>
      <w:r w:rsidRPr="004A14C9">
        <w:rPr>
          <w:rFonts w:ascii="Garamond" w:hAnsi="Garamond"/>
        </w:rPr>
        <w:t xml:space="preserve">  /DESIGN=RACE.</w:t>
      </w:r>
    </w:p>
    <w:p w14:paraId="4DA1D0CA" w14:textId="77777777" w:rsidR="00FD7214" w:rsidRDefault="00FD7214" w:rsidP="00FD7214">
      <w:pPr>
        <w:rPr>
          <w:rFonts w:ascii="Garamond" w:hAnsi="Garamond"/>
        </w:rPr>
      </w:pPr>
    </w:p>
    <w:p w14:paraId="53D3C3FA" w14:textId="77777777" w:rsidR="00FD7214" w:rsidRPr="00E87850" w:rsidRDefault="00FD7214" w:rsidP="00FD7214">
      <w:pPr>
        <w:rPr>
          <w:rFonts w:ascii="Garamond" w:hAnsi="Garamond"/>
        </w:rPr>
      </w:pPr>
      <w:r w:rsidRPr="00E87850">
        <w:rPr>
          <w:rFonts w:ascii="Garamond" w:hAnsi="Garamond"/>
        </w:rPr>
        <w:t xml:space="preserve">ONEWAY </w:t>
      </w:r>
      <w:r w:rsidRPr="00F41280">
        <w:rPr>
          <w:rFonts w:ascii="Garamond" w:hAnsi="Garamond"/>
        </w:rPr>
        <w:t>MD REI LS PAI PSI STDEV EOI</w:t>
      </w:r>
      <w:r>
        <w:rPr>
          <w:rFonts w:ascii="Garamond" w:hAnsi="Garamond"/>
        </w:rPr>
        <w:t xml:space="preserve"> GUTTN LZ</w:t>
      </w:r>
      <w:r w:rsidRPr="00E87850">
        <w:rPr>
          <w:rFonts w:ascii="Garamond" w:hAnsi="Garamond"/>
        </w:rPr>
        <w:t xml:space="preserve"> BY RACE</w:t>
      </w:r>
    </w:p>
    <w:p w14:paraId="7E122B8D" w14:textId="77777777" w:rsidR="00FD7214" w:rsidRPr="00E87850" w:rsidRDefault="00FD7214" w:rsidP="00FD7214">
      <w:pPr>
        <w:rPr>
          <w:rFonts w:ascii="Garamond" w:hAnsi="Garamond"/>
        </w:rPr>
      </w:pPr>
      <w:r w:rsidRPr="00E87850">
        <w:rPr>
          <w:rFonts w:ascii="Garamond" w:hAnsi="Garamond"/>
        </w:rPr>
        <w:lastRenderedPageBreak/>
        <w:t xml:space="preserve">  /STATISTICS DESCRIPTIVES </w:t>
      </w:r>
    </w:p>
    <w:p w14:paraId="1A1DC958" w14:textId="77777777" w:rsidR="00FD7214" w:rsidRPr="00E87850" w:rsidRDefault="00FD7214" w:rsidP="00FD7214">
      <w:pPr>
        <w:rPr>
          <w:rFonts w:ascii="Garamond" w:hAnsi="Garamond"/>
        </w:rPr>
      </w:pPr>
      <w:r w:rsidRPr="00E87850">
        <w:rPr>
          <w:rFonts w:ascii="Garamond" w:hAnsi="Garamond"/>
        </w:rPr>
        <w:t xml:space="preserve">  /MISSING ANALYSIS</w:t>
      </w:r>
    </w:p>
    <w:p w14:paraId="03C1F809" w14:textId="77777777" w:rsidR="00FD7214" w:rsidRDefault="00FD7214" w:rsidP="00FD7214">
      <w:pPr>
        <w:rPr>
          <w:rFonts w:ascii="Garamond" w:hAnsi="Garamond"/>
        </w:rPr>
      </w:pPr>
      <w:r w:rsidRPr="00E87850">
        <w:rPr>
          <w:rFonts w:ascii="Garamond" w:hAnsi="Garamond"/>
        </w:rPr>
        <w:t xml:space="preserve">  /POSTHOC=BTUKEY ALPHA(0.05).</w:t>
      </w:r>
    </w:p>
    <w:p w14:paraId="43551430" w14:textId="77777777" w:rsidR="00FD7214" w:rsidRDefault="00FD7214" w:rsidP="00FD7214">
      <w:pPr>
        <w:rPr>
          <w:rFonts w:ascii="Garamond" w:hAnsi="Garamond"/>
        </w:rPr>
      </w:pPr>
    </w:p>
    <w:p w14:paraId="31F441A4" w14:textId="77777777" w:rsidR="00FD7214" w:rsidRPr="00E87850" w:rsidRDefault="00FD7214" w:rsidP="00FD7214">
      <w:pPr>
        <w:rPr>
          <w:rFonts w:ascii="Garamond" w:hAnsi="Garamond"/>
        </w:rPr>
      </w:pPr>
      <w:r w:rsidRPr="00E87850">
        <w:rPr>
          <w:rFonts w:ascii="Garamond" w:hAnsi="Garamond"/>
        </w:rPr>
        <w:t xml:space="preserve">ONEWAY </w:t>
      </w:r>
      <w:r w:rsidRPr="004A14C9">
        <w:rPr>
          <w:rFonts w:ascii="Garamond" w:hAnsi="Garamond"/>
        </w:rPr>
        <w:t>MIDPT EXTREME ACQU SD</w:t>
      </w:r>
      <w:r w:rsidRPr="00E87850">
        <w:rPr>
          <w:rFonts w:ascii="Garamond" w:hAnsi="Garamond"/>
        </w:rPr>
        <w:t xml:space="preserve"> BY RACE</w:t>
      </w:r>
    </w:p>
    <w:p w14:paraId="02870002" w14:textId="77777777" w:rsidR="00FD7214" w:rsidRPr="00E87850" w:rsidRDefault="00FD7214" w:rsidP="00FD7214">
      <w:pPr>
        <w:rPr>
          <w:rFonts w:ascii="Garamond" w:hAnsi="Garamond"/>
        </w:rPr>
      </w:pPr>
      <w:r w:rsidRPr="00E87850">
        <w:rPr>
          <w:rFonts w:ascii="Garamond" w:hAnsi="Garamond"/>
        </w:rPr>
        <w:t xml:space="preserve">  /STATISTICS DESCRIPTIVES </w:t>
      </w:r>
    </w:p>
    <w:p w14:paraId="1017EE86" w14:textId="77777777" w:rsidR="00FD7214" w:rsidRPr="00E87850" w:rsidRDefault="00FD7214" w:rsidP="00FD7214">
      <w:pPr>
        <w:rPr>
          <w:rFonts w:ascii="Garamond" w:hAnsi="Garamond"/>
        </w:rPr>
      </w:pPr>
      <w:r w:rsidRPr="00E87850">
        <w:rPr>
          <w:rFonts w:ascii="Garamond" w:hAnsi="Garamond"/>
        </w:rPr>
        <w:t xml:space="preserve">  /MISSING ANALYSIS</w:t>
      </w:r>
    </w:p>
    <w:p w14:paraId="01263B17" w14:textId="77777777" w:rsidR="00FD7214" w:rsidRDefault="00FD7214" w:rsidP="00FD7214">
      <w:pPr>
        <w:rPr>
          <w:rFonts w:ascii="Garamond" w:hAnsi="Garamond"/>
        </w:rPr>
      </w:pPr>
      <w:r w:rsidRPr="00E87850">
        <w:rPr>
          <w:rFonts w:ascii="Garamond" w:hAnsi="Garamond"/>
        </w:rPr>
        <w:t xml:space="preserve">  /POSTHOC=BTUKEY ALPHA(0.05).</w:t>
      </w:r>
    </w:p>
    <w:p w14:paraId="32B59282" w14:textId="77777777" w:rsidR="00FD7214" w:rsidRDefault="00FD7214" w:rsidP="00FD7214">
      <w:pPr>
        <w:rPr>
          <w:rFonts w:ascii="Garamond" w:hAnsi="Garamond"/>
        </w:rPr>
      </w:pPr>
    </w:p>
    <w:p w14:paraId="7AC2650F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GLM </w:t>
      </w:r>
      <w:r w:rsidRPr="00F41280">
        <w:rPr>
          <w:rFonts w:ascii="Garamond" w:hAnsi="Garamond"/>
        </w:rPr>
        <w:t>MD REI LS PAI PSI STDEV EOI</w:t>
      </w:r>
      <w:r>
        <w:rPr>
          <w:rFonts w:ascii="Garamond" w:hAnsi="Garamond"/>
        </w:rPr>
        <w:t xml:space="preserve"> GUTTN LZ</w:t>
      </w:r>
      <w:r w:rsidRPr="006867FA">
        <w:rPr>
          <w:rFonts w:ascii="Garamond" w:hAnsi="Garamond"/>
        </w:rPr>
        <w:t xml:space="preserve"> BY IMMIG</w:t>
      </w:r>
    </w:p>
    <w:p w14:paraId="0EABE202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/METHOD=SSTYPE(3)</w:t>
      </w:r>
    </w:p>
    <w:p w14:paraId="730A11A8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/INTERCEPT=INCLUDE</w:t>
      </w:r>
    </w:p>
    <w:p w14:paraId="64545D4E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/PRINT = ETASQ</w:t>
      </w:r>
    </w:p>
    <w:p w14:paraId="138C5C2B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/POSTHOC=IMMIG(TUKEY BTUKEY) </w:t>
      </w:r>
    </w:p>
    <w:p w14:paraId="0AB8A781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/CRITERIA=ALPHA(.05)</w:t>
      </w:r>
    </w:p>
    <w:p w14:paraId="68FEB715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/DESIGN=IMMIG.</w:t>
      </w:r>
    </w:p>
    <w:p w14:paraId="0EC29BD0" w14:textId="77777777" w:rsidR="00FD7214" w:rsidRPr="006867FA" w:rsidRDefault="00FD7214" w:rsidP="00FD7214">
      <w:pPr>
        <w:rPr>
          <w:rFonts w:ascii="Garamond" w:hAnsi="Garamond"/>
        </w:rPr>
      </w:pPr>
    </w:p>
    <w:p w14:paraId="5AE045B7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>GLM MIDPT EXTREME ACQU SD BY IMMIG</w:t>
      </w:r>
    </w:p>
    <w:p w14:paraId="68DF5E6F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/METHOD=SSTYPE(3)</w:t>
      </w:r>
    </w:p>
    <w:p w14:paraId="5C36CA2C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/INTERCEPT=INCLUDE</w:t>
      </w:r>
    </w:p>
    <w:p w14:paraId="3CF6F1DF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/PRINT = ETASQ</w:t>
      </w:r>
    </w:p>
    <w:p w14:paraId="68A9C376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/POSTHOC=IMMIG(TUKEY BTUKEY) </w:t>
      </w:r>
    </w:p>
    <w:p w14:paraId="53BC82B2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/CRITERIA=ALPHA(.05)</w:t>
      </w:r>
    </w:p>
    <w:p w14:paraId="01EED809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/DESIGN=IMMIG.</w:t>
      </w:r>
    </w:p>
    <w:p w14:paraId="42E27DED" w14:textId="77777777" w:rsidR="00FD7214" w:rsidRPr="006867FA" w:rsidRDefault="00FD7214" w:rsidP="00FD7214">
      <w:pPr>
        <w:rPr>
          <w:rFonts w:ascii="Garamond" w:hAnsi="Garamond"/>
        </w:rPr>
      </w:pPr>
    </w:p>
    <w:p w14:paraId="0605D0D5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GLM </w:t>
      </w:r>
      <w:r w:rsidRPr="00F41280">
        <w:rPr>
          <w:rFonts w:ascii="Garamond" w:hAnsi="Garamond"/>
        </w:rPr>
        <w:t>MD REI LS PAI PSI STDEV EOI</w:t>
      </w:r>
      <w:r>
        <w:rPr>
          <w:rFonts w:ascii="Garamond" w:hAnsi="Garamond"/>
        </w:rPr>
        <w:t xml:space="preserve"> GUTTN LZ BY</w:t>
      </w:r>
      <w:r w:rsidRPr="006867FA">
        <w:rPr>
          <w:rFonts w:ascii="Garamond" w:hAnsi="Garamond"/>
        </w:rPr>
        <w:t xml:space="preserve"> GENDER</w:t>
      </w:r>
      <w:r>
        <w:rPr>
          <w:rFonts w:ascii="Garamond" w:hAnsi="Garamond"/>
        </w:rPr>
        <w:t>_BINARY</w:t>
      </w:r>
    </w:p>
    <w:p w14:paraId="28293CCB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/METHOD=SSTYPE(3)</w:t>
      </w:r>
    </w:p>
    <w:p w14:paraId="510E012D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/INTERCEPT=INCLUDE</w:t>
      </w:r>
    </w:p>
    <w:p w14:paraId="214FF57D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/PRINT = ETASQ</w:t>
      </w:r>
    </w:p>
    <w:p w14:paraId="13898398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/POSTHOC=</w:t>
      </w:r>
      <w:r w:rsidRPr="005D6075">
        <w:rPr>
          <w:rFonts w:ascii="Garamond" w:hAnsi="Garamond"/>
        </w:rPr>
        <w:t xml:space="preserve"> </w:t>
      </w:r>
      <w:r w:rsidRPr="006867FA">
        <w:rPr>
          <w:rFonts w:ascii="Garamond" w:hAnsi="Garamond"/>
        </w:rPr>
        <w:t>GENDER</w:t>
      </w:r>
      <w:r>
        <w:rPr>
          <w:rFonts w:ascii="Garamond" w:hAnsi="Garamond"/>
        </w:rPr>
        <w:t>_BINARY</w:t>
      </w:r>
      <w:r w:rsidRPr="006867FA">
        <w:rPr>
          <w:rFonts w:ascii="Garamond" w:hAnsi="Garamond"/>
        </w:rPr>
        <w:t xml:space="preserve"> (TUKEY BTUKEY) </w:t>
      </w:r>
    </w:p>
    <w:p w14:paraId="1D8A2720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/CRITERIA=ALPHA(.05)</w:t>
      </w:r>
    </w:p>
    <w:p w14:paraId="580BC659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/DESIGN=</w:t>
      </w:r>
      <w:r w:rsidRPr="005D6075">
        <w:rPr>
          <w:rFonts w:ascii="Garamond" w:hAnsi="Garamond"/>
        </w:rPr>
        <w:t xml:space="preserve"> </w:t>
      </w:r>
      <w:r w:rsidRPr="006867FA">
        <w:rPr>
          <w:rFonts w:ascii="Garamond" w:hAnsi="Garamond"/>
        </w:rPr>
        <w:t>GENDER</w:t>
      </w:r>
      <w:r>
        <w:rPr>
          <w:rFonts w:ascii="Garamond" w:hAnsi="Garamond"/>
        </w:rPr>
        <w:t>_BINARY</w:t>
      </w:r>
      <w:r w:rsidRPr="006867FA">
        <w:rPr>
          <w:rFonts w:ascii="Garamond" w:hAnsi="Garamond"/>
        </w:rPr>
        <w:t>.</w:t>
      </w:r>
    </w:p>
    <w:p w14:paraId="56C5285C" w14:textId="77777777" w:rsidR="00FD7214" w:rsidRPr="006867FA" w:rsidRDefault="00FD7214" w:rsidP="00FD7214">
      <w:pPr>
        <w:rPr>
          <w:rFonts w:ascii="Garamond" w:hAnsi="Garamond"/>
        </w:rPr>
      </w:pPr>
    </w:p>
    <w:p w14:paraId="64AA3E11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>GLM MIDPT EXTREME ACQU SD BY GENDER</w:t>
      </w:r>
      <w:r>
        <w:rPr>
          <w:rFonts w:ascii="Garamond" w:hAnsi="Garamond"/>
        </w:rPr>
        <w:t>_BINARY</w:t>
      </w:r>
    </w:p>
    <w:p w14:paraId="721BFA8C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/METHOD=SSTYPE(3)</w:t>
      </w:r>
    </w:p>
    <w:p w14:paraId="3667CE09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/INTERCEPT=INCLUDE</w:t>
      </w:r>
    </w:p>
    <w:p w14:paraId="47580ECE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/PRINT = ETASQ</w:t>
      </w:r>
    </w:p>
    <w:p w14:paraId="183CBF05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/POSTHOC=</w:t>
      </w:r>
      <w:r w:rsidRPr="005D6075">
        <w:rPr>
          <w:rFonts w:ascii="Garamond" w:hAnsi="Garamond"/>
        </w:rPr>
        <w:t xml:space="preserve"> </w:t>
      </w:r>
      <w:r w:rsidRPr="006867FA">
        <w:rPr>
          <w:rFonts w:ascii="Garamond" w:hAnsi="Garamond"/>
        </w:rPr>
        <w:t>GENDER</w:t>
      </w:r>
      <w:r>
        <w:rPr>
          <w:rFonts w:ascii="Garamond" w:hAnsi="Garamond"/>
        </w:rPr>
        <w:t>_BINARY</w:t>
      </w:r>
      <w:r w:rsidRPr="006867FA">
        <w:rPr>
          <w:rFonts w:ascii="Garamond" w:hAnsi="Garamond"/>
        </w:rPr>
        <w:t xml:space="preserve"> (TUKEY BTUKEY) </w:t>
      </w:r>
    </w:p>
    <w:p w14:paraId="6D78CF8C" w14:textId="77777777" w:rsidR="00FD7214" w:rsidRPr="006867FA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/CRITERIA=ALPHA(.05)</w:t>
      </w:r>
    </w:p>
    <w:p w14:paraId="4EBF188F" w14:textId="77777777" w:rsidR="00FD7214" w:rsidRDefault="00FD7214" w:rsidP="00FD7214">
      <w:pPr>
        <w:rPr>
          <w:rFonts w:ascii="Garamond" w:hAnsi="Garamond"/>
        </w:rPr>
      </w:pPr>
      <w:r w:rsidRPr="006867FA">
        <w:rPr>
          <w:rFonts w:ascii="Garamond" w:hAnsi="Garamond"/>
        </w:rPr>
        <w:t xml:space="preserve">  /DESIGN=</w:t>
      </w:r>
      <w:r w:rsidRPr="005D6075">
        <w:rPr>
          <w:rFonts w:ascii="Garamond" w:hAnsi="Garamond"/>
        </w:rPr>
        <w:t xml:space="preserve"> </w:t>
      </w:r>
      <w:r w:rsidRPr="006867FA">
        <w:rPr>
          <w:rFonts w:ascii="Garamond" w:hAnsi="Garamond"/>
        </w:rPr>
        <w:t>GENDER</w:t>
      </w:r>
      <w:r>
        <w:rPr>
          <w:rFonts w:ascii="Garamond" w:hAnsi="Garamond"/>
        </w:rPr>
        <w:t>_BINARY</w:t>
      </w:r>
      <w:r w:rsidRPr="006867FA">
        <w:rPr>
          <w:rFonts w:ascii="Garamond" w:hAnsi="Garamond"/>
        </w:rPr>
        <w:t>.</w:t>
      </w:r>
    </w:p>
    <w:p w14:paraId="141DF29B" w14:textId="77777777" w:rsidR="00FD7214" w:rsidRPr="004A1168" w:rsidRDefault="00FD7214" w:rsidP="00FD7214">
      <w:pPr>
        <w:rPr>
          <w:rFonts w:ascii="Garamond" w:hAnsi="Garamond"/>
        </w:rPr>
      </w:pPr>
    </w:p>
    <w:p w14:paraId="5BF0D0D1" w14:textId="77777777" w:rsidR="00FD7214" w:rsidRPr="004A1168" w:rsidRDefault="00FD7214" w:rsidP="00FD7214">
      <w:pPr>
        <w:rPr>
          <w:rFonts w:ascii="Garamond" w:hAnsi="Garamond"/>
        </w:rPr>
      </w:pPr>
      <w:r w:rsidRPr="004A1168">
        <w:rPr>
          <w:rFonts w:ascii="Garamond" w:hAnsi="Garamond"/>
        </w:rPr>
        <w:t>CORRELATION</w:t>
      </w:r>
      <w:r>
        <w:rPr>
          <w:rFonts w:ascii="Garamond" w:hAnsi="Garamond"/>
        </w:rPr>
        <w:t>S</w:t>
      </w:r>
    </w:p>
    <w:p w14:paraId="4087B7B8" w14:textId="77777777" w:rsidR="00FD7214" w:rsidRPr="004A1168" w:rsidRDefault="00FD7214" w:rsidP="00FD7214">
      <w:pPr>
        <w:rPr>
          <w:rFonts w:ascii="Garamond" w:hAnsi="Garamond"/>
        </w:rPr>
      </w:pPr>
      <w:r w:rsidRPr="004A1168">
        <w:rPr>
          <w:rFonts w:ascii="Garamond" w:hAnsi="Garamond"/>
        </w:rPr>
        <w:t xml:space="preserve">  /VARIABLES=MD REI LS PAI PSI STDEV EOI SD</w:t>
      </w:r>
      <w:r>
        <w:rPr>
          <w:rFonts w:ascii="Garamond" w:hAnsi="Garamond"/>
        </w:rPr>
        <w:t xml:space="preserve"> GUTTN LZ</w:t>
      </w:r>
      <w:r w:rsidRPr="004A1168">
        <w:rPr>
          <w:rFonts w:ascii="Garamond" w:hAnsi="Garamond"/>
        </w:rPr>
        <w:t xml:space="preserve"> MIDPT EXTREME ACQU AGE</w:t>
      </w:r>
    </w:p>
    <w:p w14:paraId="319FE6DC" w14:textId="77777777" w:rsidR="00FD7214" w:rsidRPr="004A1168" w:rsidRDefault="00FD7214" w:rsidP="00FD7214">
      <w:pPr>
        <w:rPr>
          <w:rFonts w:ascii="Garamond" w:hAnsi="Garamond"/>
        </w:rPr>
      </w:pPr>
      <w:r w:rsidRPr="004A1168">
        <w:rPr>
          <w:rFonts w:ascii="Garamond" w:hAnsi="Garamond"/>
        </w:rPr>
        <w:t xml:space="preserve">  /PRINT=TWOTAIL NOSIG</w:t>
      </w:r>
    </w:p>
    <w:p w14:paraId="5E6857AB" w14:textId="77777777" w:rsidR="00FD7214" w:rsidRDefault="00FD7214" w:rsidP="00FD7214">
      <w:pPr>
        <w:rPr>
          <w:rFonts w:ascii="Garamond" w:hAnsi="Garamond"/>
        </w:rPr>
      </w:pPr>
      <w:r w:rsidRPr="004A1168">
        <w:rPr>
          <w:rFonts w:ascii="Garamond" w:hAnsi="Garamond"/>
        </w:rPr>
        <w:t xml:space="preserve">  /MISSING=PAIRWISE.</w:t>
      </w:r>
    </w:p>
    <w:p w14:paraId="63F81B7A" w14:textId="77777777" w:rsidR="00FD7214" w:rsidRDefault="00FD7214" w:rsidP="00FD7214">
      <w:pPr>
        <w:rPr>
          <w:rFonts w:ascii="Garamond" w:hAnsi="Garamond"/>
        </w:rPr>
      </w:pPr>
    </w:p>
    <w:p w14:paraId="404307CA" w14:textId="77777777" w:rsidR="00FD7214" w:rsidRPr="00F41280" w:rsidRDefault="00FD7214" w:rsidP="00FD7214">
      <w:pPr>
        <w:rPr>
          <w:rFonts w:ascii="Garamond" w:hAnsi="Garamond"/>
          <w:b/>
        </w:rPr>
      </w:pPr>
      <w:r w:rsidRPr="00F41280">
        <w:rPr>
          <w:rFonts w:ascii="Garamond" w:hAnsi="Garamond"/>
          <w:b/>
        </w:rPr>
        <w:t>FACTOR ANALYSIS</w:t>
      </w:r>
    </w:p>
    <w:p w14:paraId="668E9C82" w14:textId="77777777" w:rsidR="00FD7214" w:rsidRPr="00F41280" w:rsidRDefault="00FD7214" w:rsidP="00FD7214">
      <w:pPr>
        <w:rPr>
          <w:rFonts w:ascii="Garamond" w:hAnsi="Garamond"/>
          <w:b/>
        </w:rPr>
      </w:pPr>
    </w:p>
    <w:p w14:paraId="0817160D" w14:textId="77777777" w:rsidR="00FD7214" w:rsidRPr="00CE1C1F" w:rsidRDefault="00FD7214" w:rsidP="00FD7214">
      <w:pPr>
        <w:rPr>
          <w:rFonts w:ascii="Garamond" w:hAnsi="Garamond"/>
        </w:rPr>
      </w:pPr>
      <w:r w:rsidRPr="00CE1C1F">
        <w:rPr>
          <w:rFonts w:ascii="Garamond" w:hAnsi="Garamond"/>
        </w:rPr>
        <w:t>FACTOR</w:t>
      </w:r>
    </w:p>
    <w:p w14:paraId="78B596A2" w14:textId="77777777" w:rsidR="00FD7214" w:rsidRPr="00CE1C1F" w:rsidRDefault="00FD7214" w:rsidP="00FD7214">
      <w:pPr>
        <w:rPr>
          <w:rFonts w:ascii="Garamond" w:hAnsi="Garamond"/>
        </w:rPr>
      </w:pPr>
      <w:r w:rsidRPr="00CE1C1F">
        <w:rPr>
          <w:rFonts w:ascii="Garamond" w:hAnsi="Garamond"/>
        </w:rPr>
        <w:t xml:space="preserve">  /VARIABLES REI PAI PSI STDEV EOI SD MIDPT EXTREME ACQU MD_log LS_log LZ GUTTN</w:t>
      </w:r>
    </w:p>
    <w:p w14:paraId="6960C19B" w14:textId="77777777" w:rsidR="00FD7214" w:rsidRPr="00CE1C1F" w:rsidRDefault="00FD7214" w:rsidP="00FD7214">
      <w:pPr>
        <w:rPr>
          <w:rFonts w:ascii="Garamond" w:hAnsi="Garamond"/>
        </w:rPr>
      </w:pPr>
      <w:r w:rsidRPr="00CE1C1F">
        <w:rPr>
          <w:rFonts w:ascii="Garamond" w:hAnsi="Garamond"/>
        </w:rPr>
        <w:t xml:space="preserve">  /MISSING LISTWISE </w:t>
      </w:r>
    </w:p>
    <w:p w14:paraId="3FF041C8" w14:textId="77777777" w:rsidR="00FD7214" w:rsidRPr="00CE1C1F" w:rsidRDefault="00FD7214" w:rsidP="00FD7214">
      <w:pPr>
        <w:rPr>
          <w:rFonts w:ascii="Garamond" w:hAnsi="Garamond"/>
        </w:rPr>
      </w:pPr>
      <w:r w:rsidRPr="00CE1C1F">
        <w:rPr>
          <w:rFonts w:ascii="Garamond" w:hAnsi="Garamond"/>
        </w:rPr>
        <w:t xml:space="preserve">  /ANALYSIS REI PAI PSI STDEV EOI SD MIDPT EXTREME ACQU MD_log LS_log LZ GUTTN</w:t>
      </w:r>
    </w:p>
    <w:p w14:paraId="7F1873C3" w14:textId="77777777" w:rsidR="00FD7214" w:rsidRPr="00CE1C1F" w:rsidRDefault="00FD7214" w:rsidP="00FD7214">
      <w:pPr>
        <w:rPr>
          <w:rFonts w:ascii="Garamond" w:hAnsi="Garamond"/>
        </w:rPr>
      </w:pPr>
      <w:r w:rsidRPr="00CE1C1F">
        <w:rPr>
          <w:rFonts w:ascii="Garamond" w:hAnsi="Garamond"/>
        </w:rPr>
        <w:t xml:space="preserve">  /PRINT INITIAL KMO EXTRACTION ROTATION</w:t>
      </w:r>
    </w:p>
    <w:p w14:paraId="681E056F" w14:textId="77777777" w:rsidR="00FD7214" w:rsidRPr="00CE1C1F" w:rsidRDefault="00FD7214" w:rsidP="00FD7214">
      <w:pPr>
        <w:rPr>
          <w:rFonts w:ascii="Garamond" w:hAnsi="Garamond"/>
        </w:rPr>
      </w:pPr>
      <w:r w:rsidRPr="00CE1C1F">
        <w:rPr>
          <w:rFonts w:ascii="Garamond" w:hAnsi="Garamond"/>
        </w:rPr>
        <w:t xml:space="preserve">  /FORMAT SORT</w:t>
      </w:r>
    </w:p>
    <w:p w14:paraId="62C36E6E" w14:textId="77777777" w:rsidR="00FD7214" w:rsidRPr="00CE1C1F" w:rsidRDefault="00FD7214" w:rsidP="00FD7214">
      <w:pPr>
        <w:rPr>
          <w:rFonts w:ascii="Garamond" w:hAnsi="Garamond"/>
        </w:rPr>
      </w:pPr>
      <w:r w:rsidRPr="00CE1C1F">
        <w:rPr>
          <w:rFonts w:ascii="Garamond" w:hAnsi="Garamond"/>
        </w:rPr>
        <w:t xml:space="preserve">  /CRITERIA MINEIGEN(1) ITERATE(25)</w:t>
      </w:r>
    </w:p>
    <w:p w14:paraId="7E705C81" w14:textId="77777777" w:rsidR="00FD7214" w:rsidRPr="00CE1C1F" w:rsidRDefault="00FD7214" w:rsidP="00FD7214">
      <w:pPr>
        <w:rPr>
          <w:rFonts w:ascii="Garamond" w:hAnsi="Garamond"/>
        </w:rPr>
      </w:pPr>
      <w:r w:rsidRPr="00CE1C1F">
        <w:rPr>
          <w:rFonts w:ascii="Garamond" w:hAnsi="Garamond"/>
        </w:rPr>
        <w:t xml:space="preserve">  /EXTRACTION ML</w:t>
      </w:r>
    </w:p>
    <w:p w14:paraId="3799CC4E" w14:textId="77777777" w:rsidR="00FD7214" w:rsidRPr="00CE1C1F" w:rsidRDefault="00FD7214" w:rsidP="00FD7214">
      <w:pPr>
        <w:rPr>
          <w:rFonts w:ascii="Garamond" w:hAnsi="Garamond"/>
        </w:rPr>
      </w:pPr>
      <w:r w:rsidRPr="00CE1C1F">
        <w:rPr>
          <w:rFonts w:ascii="Garamond" w:hAnsi="Garamond"/>
        </w:rPr>
        <w:t xml:space="preserve">  /CRITERIA ITERATE(25) DELTA(0)</w:t>
      </w:r>
    </w:p>
    <w:p w14:paraId="223FA787" w14:textId="77777777" w:rsidR="00FD7214" w:rsidRDefault="00FD7214" w:rsidP="00FD7214">
      <w:pPr>
        <w:rPr>
          <w:rFonts w:ascii="Garamond" w:hAnsi="Garamond"/>
        </w:rPr>
      </w:pPr>
      <w:r w:rsidRPr="00CE1C1F">
        <w:rPr>
          <w:rFonts w:ascii="Garamond" w:hAnsi="Garamond"/>
        </w:rPr>
        <w:t xml:space="preserve">  /ROTATION OBLIMIN.</w:t>
      </w:r>
    </w:p>
    <w:p w14:paraId="7F0A9BB0" w14:textId="77777777" w:rsidR="00FD7214" w:rsidRPr="00F41280" w:rsidRDefault="00FD7214" w:rsidP="00FD7214">
      <w:pPr>
        <w:rPr>
          <w:rFonts w:ascii="Garamond" w:hAnsi="Garamond"/>
        </w:rPr>
      </w:pPr>
    </w:p>
    <w:p w14:paraId="5503B13D" w14:textId="77777777" w:rsidR="00FD7214" w:rsidRPr="00F41280" w:rsidRDefault="00FD7214" w:rsidP="00FD7214">
      <w:pPr>
        <w:rPr>
          <w:rFonts w:ascii="Garamond" w:hAnsi="Garamond"/>
          <w:b/>
        </w:rPr>
      </w:pPr>
      <w:r w:rsidRPr="00F41280">
        <w:rPr>
          <w:rFonts w:ascii="Garamond" w:hAnsi="Garamond"/>
          <w:b/>
        </w:rPr>
        <w:t>CFA</w:t>
      </w:r>
    </w:p>
    <w:p w14:paraId="09B34635" w14:textId="77777777" w:rsidR="00FD7214" w:rsidRDefault="00FD7214" w:rsidP="00FD7214">
      <w:pPr>
        <w:rPr>
          <w:rFonts w:ascii="Garamond" w:hAnsi="Garamond"/>
          <w:b/>
        </w:rPr>
      </w:pPr>
    </w:p>
    <w:p w14:paraId="3D9918F3" w14:textId="77777777" w:rsidR="00025347" w:rsidRPr="00025347" w:rsidRDefault="00025347" w:rsidP="00FD7214">
      <w:pPr>
        <w:rPr>
          <w:rFonts w:ascii="Garamond" w:hAnsi="Garamond"/>
        </w:rPr>
      </w:pPr>
      <w:r w:rsidRPr="00025347">
        <w:rPr>
          <w:rFonts w:ascii="Garamond" w:hAnsi="Garamond"/>
        </w:rPr>
        <w:t>[conducted in R studio]</w:t>
      </w:r>
    </w:p>
    <w:p w14:paraId="355EF6DF" w14:textId="77777777" w:rsidR="00025347" w:rsidRPr="00AD3FBC" w:rsidRDefault="00025347" w:rsidP="00FD7214">
      <w:pPr>
        <w:rPr>
          <w:rFonts w:ascii="Garamond" w:hAnsi="Garamond"/>
          <w:b/>
        </w:rPr>
      </w:pPr>
    </w:p>
    <w:p w14:paraId="1731A5A0" w14:textId="77777777" w:rsidR="00FD7214" w:rsidRPr="00AD3FBC" w:rsidRDefault="00FD7214" w:rsidP="00FD7214">
      <w:pPr>
        <w:rPr>
          <w:rFonts w:ascii="Garamond" w:hAnsi="Garamond"/>
        </w:rPr>
      </w:pPr>
      <w:r w:rsidRPr="00AD3FBC">
        <w:rPr>
          <w:rFonts w:ascii="Garamond" w:hAnsi="Garamond"/>
        </w:rPr>
        <w:t>one &lt;- 'A  =~ EXTREME + MIDPT + STDEV + MD_log + REI + LS_log + PSI + EOI + ACQU + SD + PAI</w:t>
      </w:r>
      <w:r>
        <w:rPr>
          <w:rFonts w:ascii="Garamond" w:hAnsi="Garamond"/>
        </w:rPr>
        <w:t xml:space="preserve"> + GUTTN + LZ</w:t>
      </w:r>
    </w:p>
    <w:p w14:paraId="66ABB214" w14:textId="77777777" w:rsidR="00FD7214" w:rsidRPr="00AD3FBC" w:rsidRDefault="00FD7214" w:rsidP="00FD7214">
      <w:pPr>
        <w:rPr>
          <w:rFonts w:ascii="Garamond" w:hAnsi="Garamond"/>
        </w:rPr>
      </w:pPr>
    </w:p>
    <w:p w14:paraId="63DBA9FE" w14:textId="77777777" w:rsidR="00FD7214" w:rsidRPr="00AD3FBC" w:rsidRDefault="00FD7214" w:rsidP="00FD7214">
      <w:pPr>
        <w:rPr>
          <w:rFonts w:ascii="Garamond" w:hAnsi="Garamond"/>
        </w:rPr>
      </w:pPr>
      <w:r w:rsidRPr="00AD3FBC">
        <w:rPr>
          <w:rFonts w:ascii="Garamond" w:hAnsi="Garamond"/>
        </w:rPr>
        <w:t xml:space="preserve">' </w:t>
      </w:r>
    </w:p>
    <w:p w14:paraId="7D15515B" w14:textId="77777777" w:rsidR="00FD7214" w:rsidRPr="00AD3FBC" w:rsidRDefault="00FD7214" w:rsidP="00025347">
      <w:pPr>
        <w:rPr>
          <w:rFonts w:ascii="Garamond" w:hAnsi="Garamond"/>
        </w:rPr>
      </w:pPr>
      <w:r w:rsidRPr="00AD3FBC">
        <w:rPr>
          <w:rFonts w:ascii="Garamond" w:hAnsi="Garamond"/>
        </w:rPr>
        <w:t>fit &lt;- cfa (one, data = RE</w:t>
      </w:r>
      <w:r w:rsidR="00025347">
        <w:rPr>
          <w:rFonts w:ascii="Garamond" w:hAnsi="Garamond"/>
        </w:rPr>
        <w:t>_DATA6_OSF</w:t>
      </w:r>
      <w:r w:rsidR="00B256C6">
        <w:rPr>
          <w:rFonts w:ascii="Garamond" w:hAnsi="Garamond"/>
        </w:rPr>
        <w:t>_rev</w:t>
      </w:r>
      <w:r w:rsidRPr="00AD3FBC">
        <w:rPr>
          <w:rFonts w:ascii="Garamond" w:hAnsi="Garamond"/>
        </w:rPr>
        <w:t>, std.lv = TRUE, orthogonal = FALSE)</w:t>
      </w:r>
    </w:p>
    <w:p w14:paraId="35DF1954" w14:textId="77777777" w:rsidR="00FD7214" w:rsidRPr="00AD3FBC" w:rsidRDefault="00FD7214" w:rsidP="00FD7214">
      <w:pPr>
        <w:rPr>
          <w:rFonts w:ascii="Garamond" w:hAnsi="Garamond"/>
        </w:rPr>
      </w:pPr>
      <w:r w:rsidRPr="00AD3FBC">
        <w:rPr>
          <w:rFonts w:ascii="Garamond" w:hAnsi="Garamond"/>
        </w:rPr>
        <w:t>summary(fit, standardized = TRUE, fit.measures=TRUE, rsq = TRUE)</w:t>
      </w:r>
    </w:p>
    <w:p w14:paraId="4ADB7C5D" w14:textId="77777777" w:rsidR="00FD7214" w:rsidRPr="00AD3FBC" w:rsidRDefault="00FD7214" w:rsidP="00FD7214">
      <w:pPr>
        <w:rPr>
          <w:rFonts w:ascii="Garamond" w:hAnsi="Garamond"/>
        </w:rPr>
      </w:pPr>
      <w:r w:rsidRPr="00AD3FBC">
        <w:rPr>
          <w:rFonts w:ascii="Garamond" w:hAnsi="Garamond"/>
        </w:rPr>
        <w:t>modindices(fit, sort. = TRUE)</w:t>
      </w:r>
    </w:p>
    <w:p w14:paraId="613ED53F" w14:textId="77777777" w:rsidR="00FD7214" w:rsidRPr="00AD3FBC" w:rsidRDefault="00FD7214" w:rsidP="00FD7214">
      <w:pPr>
        <w:rPr>
          <w:rFonts w:ascii="Garamond" w:hAnsi="Garamond"/>
        </w:rPr>
      </w:pPr>
      <w:r w:rsidRPr="00AD3FBC">
        <w:rPr>
          <w:rFonts w:ascii="Garamond" w:hAnsi="Garamond"/>
        </w:rPr>
        <w:t>semPaths(fit, whatLabels = "std", layout = "tree")</w:t>
      </w:r>
    </w:p>
    <w:p w14:paraId="4287CD72" w14:textId="77777777" w:rsidR="00FD7214" w:rsidRDefault="00FD7214" w:rsidP="00FD7214">
      <w:pPr>
        <w:rPr>
          <w:rFonts w:ascii="Garamond" w:hAnsi="Garamond"/>
          <w:b/>
        </w:rPr>
      </w:pPr>
    </w:p>
    <w:p w14:paraId="6EE1560B" w14:textId="77777777" w:rsidR="00FD7214" w:rsidRDefault="00FD7214" w:rsidP="00FD7214">
      <w:pPr>
        <w:rPr>
          <w:rFonts w:ascii="Garamond" w:hAnsi="Garamond"/>
          <w:b/>
        </w:rPr>
      </w:pPr>
    </w:p>
    <w:p w14:paraId="55AED6B6" w14:textId="77777777" w:rsidR="00FD7214" w:rsidRDefault="00FD7214" w:rsidP="00FD7214">
      <w:pPr>
        <w:rPr>
          <w:rFonts w:ascii="Garamond" w:hAnsi="Garamond"/>
        </w:rPr>
      </w:pPr>
      <w:r w:rsidRPr="00342F8D">
        <w:rPr>
          <w:rFonts w:ascii="Garamond" w:hAnsi="Garamond"/>
        </w:rPr>
        <w:t xml:space="preserve">four &lt;- 'A  =~ EXTREME + MIDPT + STDEV </w:t>
      </w:r>
    </w:p>
    <w:p w14:paraId="2F6FE18E" w14:textId="77777777" w:rsidR="00FD7214" w:rsidRPr="00342F8D" w:rsidRDefault="00FD7214" w:rsidP="00FD7214">
      <w:pPr>
        <w:rPr>
          <w:rFonts w:ascii="Garamond" w:hAnsi="Garamond"/>
        </w:rPr>
      </w:pPr>
      <w:r w:rsidRPr="00342F8D">
        <w:rPr>
          <w:rFonts w:ascii="Garamond" w:hAnsi="Garamond"/>
        </w:rPr>
        <w:t>B =~ REI + LS</w:t>
      </w:r>
    </w:p>
    <w:p w14:paraId="722CCB77" w14:textId="77777777" w:rsidR="00FD7214" w:rsidRPr="00342F8D" w:rsidRDefault="00FD7214" w:rsidP="00FD7214">
      <w:pPr>
        <w:rPr>
          <w:rFonts w:ascii="Garamond" w:hAnsi="Garamond"/>
        </w:rPr>
      </w:pPr>
      <w:r w:rsidRPr="00342F8D">
        <w:rPr>
          <w:rFonts w:ascii="Garamond" w:hAnsi="Garamond"/>
        </w:rPr>
        <w:t xml:space="preserve">C =~ </w:t>
      </w:r>
      <w:r>
        <w:rPr>
          <w:rFonts w:ascii="Garamond" w:hAnsi="Garamond"/>
        </w:rPr>
        <w:t>GUTTN</w:t>
      </w:r>
      <w:r w:rsidRPr="00342F8D">
        <w:rPr>
          <w:rFonts w:ascii="Garamond" w:hAnsi="Garamond"/>
        </w:rPr>
        <w:t xml:space="preserve"> + </w:t>
      </w:r>
      <w:r>
        <w:rPr>
          <w:rFonts w:ascii="Garamond" w:hAnsi="Garamond"/>
        </w:rPr>
        <w:t>LZ</w:t>
      </w:r>
      <w:r w:rsidRPr="00342F8D">
        <w:rPr>
          <w:rFonts w:ascii="Garamond" w:hAnsi="Garamond"/>
        </w:rPr>
        <w:t xml:space="preserve"> + MD</w:t>
      </w:r>
    </w:p>
    <w:p w14:paraId="3B868DFD" w14:textId="77777777" w:rsidR="00FD7214" w:rsidRPr="00342F8D" w:rsidRDefault="00FD7214" w:rsidP="00FD7214">
      <w:pPr>
        <w:rPr>
          <w:rFonts w:ascii="Garamond" w:hAnsi="Garamond"/>
        </w:rPr>
      </w:pPr>
      <w:r w:rsidRPr="00342F8D">
        <w:rPr>
          <w:rFonts w:ascii="Garamond" w:hAnsi="Garamond"/>
        </w:rPr>
        <w:t xml:space="preserve">D =~ ACQU + </w:t>
      </w:r>
      <w:r>
        <w:rPr>
          <w:rFonts w:ascii="Garamond" w:hAnsi="Garamond"/>
        </w:rPr>
        <w:t>PSI</w:t>
      </w:r>
      <w:r w:rsidRPr="00342F8D">
        <w:rPr>
          <w:rFonts w:ascii="Garamond" w:hAnsi="Garamond"/>
        </w:rPr>
        <w:t xml:space="preserve"> +</w:t>
      </w:r>
      <w:r>
        <w:rPr>
          <w:rFonts w:ascii="Garamond" w:hAnsi="Garamond"/>
        </w:rPr>
        <w:t xml:space="preserve"> PAI +</w:t>
      </w:r>
      <w:r w:rsidRPr="00342F8D">
        <w:rPr>
          <w:rFonts w:ascii="Garamond" w:hAnsi="Garamond"/>
        </w:rPr>
        <w:t xml:space="preserve"> </w:t>
      </w:r>
      <w:r>
        <w:rPr>
          <w:rFonts w:ascii="Garamond" w:hAnsi="Garamond"/>
        </w:rPr>
        <w:t>EOI + SD</w:t>
      </w:r>
    </w:p>
    <w:p w14:paraId="34020332" w14:textId="77777777" w:rsidR="00FD7214" w:rsidRPr="00342F8D" w:rsidRDefault="00FD7214" w:rsidP="00FD7214">
      <w:pPr>
        <w:rPr>
          <w:rFonts w:ascii="Garamond" w:hAnsi="Garamond"/>
        </w:rPr>
      </w:pPr>
    </w:p>
    <w:p w14:paraId="4C41584D" w14:textId="77777777" w:rsidR="00FD7214" w:rsidRPr="00342F8D" w:rsidRDefault="00FD7214" w:rsidP="00FD7214">
      <w:pPr>
        <w:rPr>
          <w:rFonts w:ascii="Garamond" w:hAnsi="Garamond"/>
        </w:rPr>
      </w:pPr>
    </w:p>
    <w:p w14:paraId="01E5523A" w14:textId="77777777" w:rsidR="00FD7214" w:rsidRPr="00342F8D" w:rsidRDefault="00FD7214" w:rsidP="00FD7214">
      <w:pPr>
        <w:rPr>
          <w:rFonts w:ascii="Garamond" w:hAnsi="Garamond"/>
        </w:rPr>
      </w:pPr>
      <w:r w:rsidRPr="00342F8D">
        <w:rPr>
          <w:rFonts w:ascii="Garamond" w:hAnsi="Garamond"/>
        </w:rPr>
        <w:t xml:space="preserve">' </w:t>
      </w:r>
    </w:p>
    <w:p w14:paraId="55901CC9" w14:textId="77777777" w:rsidR="00FD7214" w:rsidRPr="00342F8D" w:rsidRDefault="00FD7214" w:rsidP="00FD7214">
      <w:pPr>
        <w:rPr>
          <w:rFonts w:ascii="Garamond" w:hAnsi="Garamond"/>
        </w:rPr>
      </w:pPr>
      <w:r w:rsidRPr="00342F8D">
        <w:rPr>
          <w:rFonts w:ascii="Garamond" w:hAnsi="Garamond"/>
        </w:rPr>
        <w:t xml:space="preserve">fit &lt;- cfa (four, data = </w:t>
      </w:r>
      <w:r w:rsidR="00025347" w:rsidRPr="00AD3FBC">
        <w:rPr>
          <w:rFonts w:ascii="Garamond" w:hAnsi="Garamond"/>
        </w:rPr>
        <w:t>RE</w:t>
      </w:r>
      <w:r w:rsidR="00025347">
        <w:rPr>
          <w:rFonts w:ascii="Garamond" w:hAnsi="Garamond"/>
        </w:rPr>
        <w:t>_DATA6_OSF</w:t>
      </w:r>
      <w:r w:rsidR="00B256C6">
        <w:rPr>
          <w:rFonts w:ascii="Garamond" w:hAnsi="Garamond"/>
        </w:rPr>
        <w:t>_rev</w:t>
      </w:r>
      <w:r w:rsidRPr="00342F8D">
        <w:rPr>
          <w:rFonts w:ascii="Garamond" w:hAnsi="Garamond"/>
        </w:rPr>
        <w:t>, std.lv = TRUE, orthogonal = FALSE)</w:t>
      </w:r>
    </w:p>
    <w:p w14:paraId="14AD4130" w14:textId="77777777" w:rsidR="00FD7214" w:rsidRPr="00342F8D" w:rsidRDefault="00FD7214" w:rsidP="00FD7214">
      <w:pPr>
        <w:rPr>
          <w:rFonts w:ascii="Garamond" w:hAnsi="Garamond"/>
        </w:rPr>
      </w:pPr>
      <w:r w:rsidRPr="00342F8D">
        <w:rPr>
          <w:rFonts w:ascii="Garamond" w:hAnsi="Garamond"/>
        </w:rPr>
        <w:t>summary(fit, standardized = TRUE, fit.measures=TRUE, rsq = TRUE)</w:t>
      </w:r>
    </w:p>
    <w:p w14:paraId="55AA83B6" w14:textId="77777777" w:rsidR="00FD7214" w:rsidRPr="00342F8D" w:rsidRDefault="00FD7214" w:rsidP="00FD7214">
      <w:pPr>
        <w:rPr>
          <w:rFonts w:ascii="Garamond" w:hAnsi="Garamond"/>
        </w:rPr>
      </w:pPr>
      <w:r w:rsidRPr="00342F8D">
        <w:rPr>
          <w:rFonts w:ascii="Garamond" w:hAnsi="Garamond"/>
        </w:rPr>
        <w:t>modindices(fit, sort. = TRUE)</w:t>
      </w:r>
    </w:p>
    <w:p w14:paraId="098BBC94" w14:textId="77777777" w:rsidR="00FD7214" w:rsidRPr="00342F8D" w:rsidRDefault="00FD7214" w:rsidP="00FD7214">
      <w:pPr>
        <w:rPr>
          <w:rFonts w:ascii="Garamond" w:hAnsi="Garamond"/>
        </w:rPr>
      </w:pPr>
      <w:r w:rsidRPr="00342F8D">
        <w:rPr>
          <w:rFonts w:ascii="Garamond" w:hAnsi="Garamond"/>
        </w:rPr>
        <w:t>semPaths(fit, whatLabels = "std", layout = "tree")</w:t>
      </w:r>
    </w:p>
    <w:p w14:paraId="50CE3CFA" w14:textId="77777777" w:rsidR="00FD7214" w:rsidRDefault="00FD7214" w:rsidP="00FD7214">
      <w:pPr>
        <w:rPr>
          <w:rFonts w:ascii="Garamond" w:hAnsi="Garamond"/>
        </w:rPr>
      </w:pPr>
    </w:p>
    <w:p w14:paraId="13061A0A" w14:textId="77777777" w:rsidR="00FD7214" w:rsidRPr="00F41280" w:rsidRDefault="00FD7214" w:rsidP="00FD7214">
      <w:pPr>
        <w:rPr>
          <w:rFonts w:ascii="Garamond" w:hAnsi="Garamond"/>
        </w:rPr>
      </w:pPr>
    </w:p>
    <w:p w14:paraId="6C21B597" w14:textId="77777777" w:rsidR="00FD7214" w:rsidRDefault="00FD7214" w:rsidP="00FD7214">
      <w:pPr>
        <w:rPr>
          <w:rFonts w:ascii="Garamond" w:hAnsi="Garamond"/>
          <w:b/>
        </w:rPr>
      </w:pPr>
      <w:r w:rsidRPr="00F41280">
        <w:rPr>
          <w:rFonts w:ascii="Garamond" w:hAnsi="Garamond"/>
          <w:b/>
        </w:rPr>
        <w:t>MEDIATION MODELS</w:t>
      </w:r>
    </w:p>
    <w:p w14:paraId="64405864" w14:textId="77777777" w:rsidR="00FD7214" w:rsidRDefault="00FD7214" w:rsidP="00FD7214">
      <w:pPr>
        <w:rPr>
          <w:rFonts w:ascii="Garamond" w:hAnsi="Garamond"/>
          <w:b/>
        </w:rPr>
      </w:pPr>
    </w:p>
    <w:p w14:paraId="138BDBF5" w14:textId="77777777" w:rsidR="00FD7214" w:rsidRPr="00EF34F5" w:rsidRDefault="00FD7214" w:rsidP="00FD7214">
      <w:pPr>
        <w:rPr>
          <w:rFonts w:ascii="Garamond" w:hAnsi="Garamond"/>
          <w:b/>
        </w:rPr>
      </w:pPr>
    </w:p>
    <w:p w14:paraId="7782017E" w14:textId="77777777" w:rsidR="00FD7214" w:rsidRPr="00EF34F5" w:rsidRDefault="00FD7214" w:rsidP="00FD7214">
      <w:pPr>
        <w:rPr>
          <w:rFonts w:ascii="Garamond" w:hAnsi="Garamond"/>
        </w:rPr>
      </w:pPr>
      <w:r w:rsidRPr="00EF34F5">
        <w:rPr>
          <w:rFonts w:ascii="Garamond" w:hAnsi="Garamond"/>
        </w:rPr>
        <w:t>DESCRIPTIVES VARIABLES=MIDPT ACQU EXTREME SD MD REI LS PAI PSI STDEV EOI</w:t>
      </w:r>
      <w:r w:rsidR="00585CE4">
        <w:rPr>
          <w:rFonts w:ascii="Garamond" w:hAnsi="Garamond"/>
        </w:rPr>
        <w:t xml:space="preserve"> LZ GUTTN</w:t>
      </w:r>
    </w:p>
    <w:p w14:paraId="51804784" w14:textId="77777777" w:rsidR="00FD7214" w:rsidRPr="00EF34F5" w:rsidRDefault="00FD7214" w:rsidP="00FD7214">
      <w:pPr>
        <w:rPr>
          <w:rFonts w:ascii="Garamond" w:hAnsi="Garamond"/>
        </w:rPr>
      </w:pPr>
      <w:r w:rsidRPr="00EF34F5">
        <w:rPr>
          <w:rFonts w:ascii="Garamond" w:hAnsi="Garamond"/>
        </w:rPr>
        <w:t xml:space="preserve">  /SAVE</w:t>
      </w:r>
    </w:p>
    <w:p w14:paraId="41447FD3" w14:textId="77777777" w:rsidR="00FD7214" w:rsidRPr="00EF34F5" w:rsidRDefault="00FD7214" w:rsidP="00FD7214">
      <w:pPr>
        <w:rPr>
          <w:rFonts w:ascii="Garamond" w:hAnsi="Garamond"/>
        </w:rPr>
      </w:pPr>
      <w:r w:rsidRPr="00EF34F5">
        <w:rPr>
          <w:rFonts w:ascii="Garamond" w:hAnsi="Garamond"/>
        </w:rPr>
        <w:t xml:space="preserve">  /STATISTICS=MEAN STDDEV RANGE MIN MAX KURTOSIS SKEWNESS.</w:t>
      </w:r>
    </w:p>
    <w:p w14:paraId="7BE89891" w14:textId="77777777" w:rsidR="00FD7214" w:rsidRDefault="00FD7214" w:rsidP="00FD7214">
      <w:pPr>
        <w:rPr>
          <w:rFonts w:ascii="Garamond" w:hAnsi="Garamond"/>
          <w:b/>
        </w:rPr>
      </w:pPr>
    </w:p>
    <w:p w14:paraId="2531E77E" w14:textId="77777777" w:rsidR="00FD7214" w:rsidRDefault="00FD7214" w:rsidP="00FD7214">
      <w:pPr>
        <w:rPr>
          <w:rFonts w:ascii="Garamond" w:hAnsi="Garamond"/>
          <w:b/>
        </w:rPr>
      </w:pPr>
    </w:p>
    <w:p w14:paraId="068A8725" w14:textId="77777777" w:rsidR="00025347" w:rsidRPr="00025347" w:rsidRDefault="00025347" w:rsidP="00FD7214">
      <w:pPr>
        <w:rPr>
          <w:rFonts w:ascii="Garamond" w:hAnsi="Garamond"/>
        </w:rPr>
      </w:pPr>
      <w:r w:rsidRPr="00025347">
        <w:rPr>
          <w:rFonts w:ascii="Garamond" w:hAnsi="Garamond"/>
          <w:highlight w:val="yellow"/>
        </w:rPr>
        <w:t>[requires PROCESS v</w:t>
      </w:r>
      <w:r w:rsidR="00B974EA">
        <w:rPr>
          <w:rFonts w:ascii="Garamond" w:hAnsi="Garamond"/>
          <w:highlight w:val="yellow"/>
        </w:rPr>
        <w:t>3</w:t>
      </w:r>
      <w:r w:rsidRPr="00025347">
        <w:rPr>
          <w:rFonts w:ascii="Garamond" w:hAnsi="Garamond"/>
          <w:highlight w:val="yellow"/>
        </w:rPr>
        <w:t xml:space="preserve"> macro]</w:t>
      </w:r>
    </w:p>
    <w:p w14:paraId="0B6F5D07" w14:textId="77777777" w:rsidR="00025347" w:rsidRPr="00F41280" w:rsidRDefault="00025347" w:rsidP="00FD7214">
      <w:pPr>
        <w:rPr>
          <w:rFonts w:ascii="Garamond" w:hAnsi="Garamond"/>
          <w:b/>
        </w:rPr>
      </w:pPr>
    </w:p>
    <w:p w14:paraId="4A508D11" w14:textId="77777777" w:rsidR="00FD7214" w:rsidRPr="00F41280" w:rsidRDefault="00FD7214" w:rsidP="00FD7214">
      <w:pPr>
        <w:rPr>
          <w:rFonts w:ascii="Garamond" w:hAnsi="Garamond"/>
          <w:b/>
        </w:rPr>
      </w:pPr>
      <w:r w:rsidRPr="00F41280">
        <w:rPr>
          <w:rFonts w:ascii="Garamond" w:hAnsi="Garamond"/>
          <w:b/>
        </w:rPr>
        <w:t>STDEV</w:t>
      </w:r>
    </w:p>
    <w:p w14:paraId="0F408F82" w14:textId="77777777" w:rsidR="00FD7214" w:rsidRPr="00F41280" w:rsidRDefault="00FD7214" w:rsidP="00FD7214">
      <w:pPr>
        <w:rPr>
          <w:rFonts w:ascii="Garamond" w:hAnsi="Garamond"/>
        </w:rPr>
      </w:pPr>
    </w:p>
    <w:p w14:paraId="3ACE28E5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process vars = </w:t>
      </w:r>
    </w:p>
    <w:p w14:paraId="1203BBA6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/y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STDEV</w:t>
      </w:r>
    </w:p>
    <w:p w14:paraId="34429CB5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/m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MIDPT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EXTREME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ACQU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SD</w:t>
      </w:r>
    </w:p>
    <w:p w14:paraId="7A829794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/x = BW</w:t>
      </w:r>
    </w:p>
    <w:p w14:paraId="7EFE0212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 model = 4</w:t>
      </w:r>
    </w:p>
    <w:p w14:paraId="71A26FBC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/mcw = 1</w:t>
      </w:r>
    </w:p>
    <w:p w14:paraId="7FA58198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/plot = 1</w:t>
      </w:r>
    </w:p>
    <w:p w14:paraId="0B699FA1" w14:textId="77777777" w:rsidR="00FD7214" w:rsidRPr="00F41280" w:rsidRDefault="00FD7214" w:rsidP="00FD7214">
      <w:pPr>
        <w:rPr>
          <w:rFonts w:ascii="Garamond" w:hAnsi="Garamond"/>
        </w:rPr>
      </w:pPr>
    </w:p>
    <w:p w14:paraId="6E1D9D41" w14:textId="77777777" w:rsidR="00FD7214" w:rsidRPr="00F41280" w:rsidRDefault="00FD7214" w:rsidP="00FD7214">
      <w:pPr>
        <w:rPr>
          <w:rFonts w:ascii="Garamond" w:hAnsi="Garamond"/>
        </w:rPr>
      </w:pPr>
    </w:p>
    <w:p w14:paraId="0126C88B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process vars = </w:t>
      </w:r>
    </w:p>
    <w:p w14:paraId="47E82EC6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/y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STDEV</w:t>
      </w:r>
    </w:p>
    <w:p w14:paraId="31573733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/m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MIDPT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EXTREME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ACQU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SD</w:t>
      </w:r>
    </w:p>
    <w:p w14:paraId="79ED7997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/x = AW</w:t>
      </w:r>
    </w:p>
    <w:p w14:paraId="265E7C6F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 model = 4</w:t>
      </w:r>
    </w:p>
    <w:p w14:paraId="11D87B6E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/mcw = 1</w:t>
      </w:r>
    </w:p>
    <w:p w14:paraId="3903DAEA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/plot = 1</w:t>
      </w:r>
    </w:p>
    <w:p w14:paraId="63F22670" w14:textId="77777777" w:rsidR="00FD7214" w:rsidRPr="00F41280" w:rsidRDefault="00FD7214" w:rsidP="00FD7214">
      <w:pPr>
        <w:rPr>
          <w:rFonts w:ascii="Garamond" w:hAnsi="Garamond"/>
        </w:rPr>
      </w:pPr>
    </w:p>
    <w:p w14:paraId="5BB971F3" w14:textId="77777777" w:rsidR="00FD7214" w:rsidRPr="00F41280" w:rsidRDefault="00FD7214" w:rsidP="00FD7214">
      <w:pPr>
        <w:rPr>
          <w:rFonts w:ascii="Garamond" w:hAnsi="Garamond"/>
          <w:b/>
        </w:rPr>
      </w:pPr>
      <w:r w:rsidRPr="00F41280">
        <w:rPr>
          <w:rFonts w:ascii="Garamond" w:hAnsi="Garamond"/>
          <w:b/>
        </w:rPr>
        <w:t>MD</w:t>
      </w:r>
    </w:p>
    <w:p w14:paraId="74555A41" w14:textId="77777777" w:rsidR="00FD7214" w:rsidRPr="00F41280" w:rsidRDefault="00FD7214" w:rsidP="00FD7214">
      <w:pPr>
        <w:rPr>
          <w:rFonts w:ascii="Garamond" w:hAnsi="Garamond"/>
        </w:rPr>
      </w:pPr>
    </w:p>
    <w:p w14:paraId="09746DCC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process vars = </w:t>
      </w:r>
    </w:p>
    <w:p w14:paraId="52A4DA17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/y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MD</w:t>
      </w:r>
    </w:p>
    <w:p w14:paraId="194F79ED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/m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MIDPT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EXTREME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ACQU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SD</w:t>
      </w:r>
    </w:p>
    <w:p w14:paraId="19053D36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/x = BW</w:t>
      </w:r>
    </w:p>
    <w:p w14:paraId="7909F85C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 model = 4</w:t>
      </w:r>
    </w:p>
    <w:p w14:paraId="0E89E706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/mcw = 1</w:t>
      </w:r>
    </w:p>
    <w:p w14:paraId="5B707F8F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/plot = 1</w:t>
      </w:r>
    </w:p>
    <w:p w14:paraId="05DA7B80" w14:textId="77777777" w:rsidR="00FD7214" w:rsidRPr="00F41280" w:rsidRDefault="00FD7214" w:rsidP="00FD7214">
      <w:pPr>
        <w:rPr>
          <w:rFonts w:ascii="Garamond" w:hAnsi="Garamond"/>
        </w:rPr>
      </w:pPr>
    </w:p>
    <w:p w14:paraId="29C09C37" w14:textId="77777777" w:rsidR="00FD7214" w:rsidRPr="00F41280" w:rsidRDefault="00FD7214" w:rsidP="00FD7214">
      <w:pPr>
        <w:rPr>
          <w:rFonts w:ascii="Garamond" w:hAnsi="Garamond"/>
        </w:rPr>
      </w:pPr>
    </w:p>
    <w:p w14:paraId="5D35C518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process vars = </w:t>
      </w:r>
    </w:p>
    <w:p w14:paraId="72D6FEC2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/y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MD</w:t>
      </w:r>
    </w:p>
    <w:p w14:paraId="3CF85EE6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/m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MIDPT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EXTREME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ACQU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SD</w:t>
      </w:r>
    </w:p>
    <w:p w14:paraId="1F5D724D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/x = AW</w:t>
      </w:r>
    </w:p>
    <w:p w14:paraId="5EF6B828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 model = 4</w:t>
      </w:r>
    </w:p>
    <w:p w14:paraId="3A03BB9C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/mcw = 1</w:t>
      </w:r>
    </w:p>
    <w:p w14:paraId="3C412AC9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/plot = 1</w:t>
      </w:r>
    </w:p>
    <w:p w14:paraId="2B133611" w14:textId="77777777" w:rsidR="00FD7214" w:rsidRDefault="00FD7214" w:rsidP="00FD7214">
      <w:pPr>
        <w:rPr>
          <w:ins w:id="0" w:author="Microsoft Office User" w:date="2020-07-05T11:40:00Z"/>
          <w:rFonts w:ascii="Garamond" w:hAnsi="Garamond"/>
        </w:rPr>
      </w:pPr>
    </w:p>
    <w:p w14:paraId="1B0DE3E0" w14:textId="77777777" w:rsidR="006601BD" w:rsidRPr="00F41280" w:rsidRDefault="006601BD" w:rsidP="006601BD">
      <w:pPr>
        <w:rPr>
          <w:ins w:id="1" w:author="Microsoft Office User" w:date="2020-07-05T11:40:00Z"/>
          <w:rFonts w:ascii="Garamond" w:hAnsi="Garamond"/>
          <w:b/>
        </w:rPr>
      </w:pPr>
      <w:ins w:id="2" w:author="Microsoft Office User" w:date="2020-07-05T11:41:00Z">
        <w:r>
          <w:rPr>
            <w:rFonts w:ascii="Garamond" w:hAnsi="Garamond"/>
            <w:b/>
          </w:rPr>
          <w:t>PS</w:t>
        </w:r>
      </w:ins>
    </w:p>
    <w:p w14:paraId="7EEBB69A" w14:textId="77777777" w:rsidR="006601BD" w:rsidRPr="00F41280" w:rsidRDefault="006601BD" w:rsidP="006601BD">
      <w:pPr>
        <w:rPr>
          <w:ins w:id="3" w:author="Microsoft Office User" w:date="2020-07-05T11:40:00Z"/>
          <w:rFonts w:ascii="Garamond" w:hAnsi="Garamond"/>
        </w:rPr>
      </w:pPr>
    </w:p>
    <w:p w14:paraId="33C934EC" w14:textId="77777777" w:rsidR="006601BD" w:rsidRPr="00F41280" w:rsidRDefault="006601BD" w:rsidP="006601BD">
      <w:pPr>
        <w:rPr>
          <w:ins w:id="4" w:author="Microsoft Office User" w:date="2020-07-05T11:40:00Z"/>
          <w:rFonts w:ascii="Garamond" w:hAnsi="Garamond"/>
        </w:rPr>
      </w:pPr>
      <w:ins w:id="5" w:author="Microsoft Office User" w:date="2020-07-05T11:40:00Z">
        <w:r w:rsidRPr="00F41280">
          <w:rPr>
            <w:rFonts w:ascii="Garamond" w:hAnsi="Garamond"/>
          </w:rPr>
          <w:t xml:space="preserve">process vars = </w:t>
        </w:r>
      </w:ins>
    </w:p>
    <w:p w14:paraId="490008B1" w14:textId="77777777" w:rsidR="006601BD" w:rsidRPr="00F41280" w:rsidRDefault="006601BD" w:rsidP="006601BD">
      <w:pPr>
        <w:rPr>
          <w:ins w:id="6" w:author="Microsoft Office User" w:date="2020-07-05T11:40:00Z"/>
          <w:rFonts w:ascii="Garamond" w:hAnsi="Garamond"/>
        </w:rPr>
      </w:pPr>
      <w:ins w:id="7" w:author="Microsoft Office User" w:date="2020-07-05T11:40:00Z">
        <w:r w:rsidRPr="00F41280">
          <w:rPr>
            <w:rFonts w:ascii="Garamond" w:hAnsi="Garamond"/>
          </w:rPr>
          <w:t xml:space="preserve">/y = </w:t>
        </w:r>
        <w:r>
          <w:rPr>
            <w:rFonts w:ascii="Garamond" w:hAnsi="Garamond"/>
          </w:rPr>
          <w:t>Z</w:t>
        </w:r>
      </w:ins>
      <w:ins w:id="8" w:author="Microsoft Office User" w:date="2020-07-05T11:41:00Z">
        <w:r>
          <w:rPr>
            <w:rFonts w:ascii="Garamond" w:hAnsi="Garamond"/>
          </w:rPr>
          <w:t>PS</w:t>
        </w:r>
      </w:ins>
      <w:ins w:id="9" w:author="Microsoft Office User" w:date="2020-07-05T11:43:00Z">
        <w:r w:rsidR="00124B16">
          <w:rPr>
            <w:rFonts w:ascii="Garamond" w:hAnsi="Garamond"/>
          </w:rPr>
          <w:t>I</w:t>
        </w:r>
      </w:ins>
    </w:p>
    <w:p w14:paraId="215A48AB" w14:textId="77777777" w:rsidR="006601BD" w:rsidRPr="00F41280" w:rsidRDefault="006601BD" w:rsidP="006601BD">
      <w:pPr>
        <w:rPr>
          <w:ins w:id="10" w:author="Microsoft Office User" w:date="2020-07-05T11:40:00Z"/>
          <w:rFonts w:ascii="Garamond" w:hAnsi="Garamond"/>
        </w:rPr>
      </w:pPr>
      <w:ins w:id="11" w:author="Microsoft Office User" w:date="2020-07-05T11:40:00Z">
        <w:r w:rsidRPr="00F41280">
          <w:rPr>
            <w:rFonts w:ascii="Garamond" w:hAnsi="Garamond"/>
          </w:rPr>
          <w:t xml:space="preserve">/m =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 xml:space="preserve">MIDPT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 xml:space="preserve">EXTREME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 xml:space="preserve">ACQU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>SD</w:t>
        </w:r>
      </w:ins>
    </w:p>
    <w:p w14:paraId="1FA27DD9" w14:textId="77777777" w:rsidR="006601BD" w:rsidRPr="00F41280" w:rsidRDefault="006601BD" w:rsidP="006601BD">
      <w:pPr>
        <w:rPr>
          <w:ins w:id="12" w:author="Microsoft Office User" w:date="2020-07-05T11:40:00Z"/>
          <w:rFonts w:ascii="Garamond" w:hAnsi="Garamond"/>
        </w:rPr>
      </w:pPr>
      <w:ins w:id="13" w:author="Microsoft Office User" w:date="2020-07-05T11:40:00Z">
        <w:r w:rsidRPr="00F41280">
          <w:rPr>
            <w:rFonts w:ascii="Garamond" w:hAnsi="Garamond"/>
          </w:rPr>
          <w:t>/x = BW</w:t>
        </w:r>
      </w:ins>
    </w:p>
    <w:p w14:paraId="37C2AA60" w14:textId="77777777" w:rsidR="006601BD" w:rsidRPr="00F41280" w:rsidRDefault="006601BD" w:rsidP="006601BD">
      <w:pPr>
        <w:rPr>
          <w:ins w:id="14" w:author="Microsoft Office User" w:date="2020-07-05T11:40:00Z"/>
          <w:rFonts w:ascii="Garamond" w:hAnsi="Garamond"/>
        </w:rPr>
      </w:pPr>
      <w:ins w:id="15" w:author="Microsoft Office User" w:date="2020-07-05T11:40:00Z">
        <w:r w:rsidRPr="00F41280">
          <w:rPr>
            <w:rFonts w:ascii="Garamond" w:hAnsi="Garamond"/>
          </w:rPr>
          <w:lastRenderedPageBreak/>
          <w:t>/ model = 4</w:t>
        </w:r>
      </w:ins>
    </w:p>
    <w:p w14:paraId="420EF5B9" w14:textId="77777777" w:rsidR="006601BD" w:rsidRPr="00F41280" w:rsidRDefault="006601BD" w:rsidP="006601BD">
      <w:pPr>
        <w:rPr>
          <w:ins w:id="16" w:author="Microsoft Office User" w:date="2020-07-05T11:40:00Z"/>
          <w:rFonts w:ascii="Garamond" w:hAnsi="Garamond"/>
        </w:rPr>
      </w:pPr>
      <w:ins w:id="17" w:author="Microsoft Office User" w:date="2020-07-05T11:40:00Z">
        <w:r w:rsidRPr="00F41280">
          <w:rPr>
            <w:rFonts w:ascii="Garamond" w:hAnsi="Garamond"/>
          </w:rPr>
          <w:t>/mcw = 1</w:t>
        </w:r>
      </w:ins>
    </w:p>
    <w:p w14:paraId="52F593AC" w14:textId="77777777" w:rsidR="006601BD" w:rsidRPr="00F41280" w:rsidRDefault="006601BD" w:rsidP="006601BD">
      <w:pPr>
        <w:rPr>
          <w:ins w:id="18" w:author="Microsoft Office User" w:date="2020-07-05T11:40:00Z"/>
          <w:rFonts w:ascii="Garamond" w:hAnsi="Garamond"/>
        </w:rPr>
      </w:pPr>
      <w:ins w:id="19" w:author="Microsoft Office User" w:date="2020-07-05T11:40:00Z">
        <w:r w:rsidRPr="00F41280">
          <w:rPr>
            <w:rFonts w:ascii="Garamond" w:hAnsi="Garamond"/>
          </w:rPr>
          <w:t>/plot = 1</w:t>
        </w:r>
      </w:ins>
    </w:p>
    <w:p w14:paraId="322F02AE" w14:textId="77777777" w:rsidR="006601BD" w:rsidRPr="00F41280" w:rsidRDefault="006601BD" w:rsidP="006601BD">
      <w:pPr>
        <w:rPr>
          <w:ins w:id="20" w:author="Microsoft Office User" w:date="2020-07-05T11:40:00Z"/>
          <w:rFonts w:ascii="Garamond" w:hAnsi="Garamond"/>
        </w:rPr>
      </w:pPr>
    </w:p>
    <w:p w14:paraId="508694D7" w14:textId="77777777" w:rsidR="006601BD" w:rsidRPr="00F41280" w:rsidRDefault="006601BD" w:rsidP="006601BD">
      <w:pPr>
        <w:rPr>
          <w:ins w:id="21" w:author="Microsoft Office User" w:date="2020-07-05T11:40:00Z"/>
          <w:rFonts w:ascii="Garamond" w:hAnsi="Garamond"/>
        </w:rPr>
      </w:pPr>
    </w:p>
    <w:p w14:paraId="5608EED2" w14:textId="77777777" w:rsidR="006601BD" w:rsidRPr="00F41280" w:rsidRDefault="006601BD" w:rsidP="006601BD">
      <w:pPr>
        <w:rPr>
          <w:ins w:id="22" w:author="Microsoft Office User" w:date="2020-07-05T11:40:00Z"/>
          <w:rFonts w:ascii="Garamond" w:hAnsi="Garamond"/>
        </w:rPr>
      </w:pPr>
      <w:ins w:id="23" w:author="Microsoft Office User" w:date="2020-07-05T11:40:00Z">
        <w:r w:rsidRPr="00F41280">
          <w:rPr>
            <w:rFonts w:ascii="Garamond" w:hAnsi="Garamond"/>
          </w:rPr>
          <w:t xml:space="preserve">process vars = </w:t>
        </w:r>
      </w:ins>
    </w:p>
    <w:p w14:paraId="2FBECBA7" w14:textId="77777777" w:rsidR="006601BD" w:rsidRPr="00F41280" w:rsidRDefault="006601BD" w:rsidP="006601BD">
      <w:pPr>
        <w:rPr>
          <w:ins w:id="24" w:author="Microsoft Office User" w:date="2020-07-05T11:40:00Z"/>
          <w:rFonts w:ascii="Garamond" w:hAnsi="Garamond"/>
        </w:rPr>
      </w:pPr>
      <w:ins w:id="25" w:author="Microsoft Office User" w:date="2020-07-05T11:40:00Z">
        <w:r w:rsidRPr="00F41280">
          <w:rPr>
            <w:rFonts w:ascii="Garamond" w:hAnsi="Garamond"/>
          </w:rPr>
          <w:t xml:space="preserve">/y = </w:t>
        </w:r>
        <w:r>
          <w:rPr>
            <w:rFonts w:ascii="Garamond" w:hAnsi="Garamond"/>
          </w:rPr>
          <w:t>Z</w:t>
        </w:r>
      </w:ins>
      <w:ins w:id="26" w:author="Microsoft Office User" w:date="2020-07-05T11:41:00Z">
        <w:r>
          <w:rPr>
            <w:rFonts w:ascii="Garamond" w:hAnsi="Garamond"/>
          </w:rPr>
          <w:t>PS</w:t>
        </w:r>
      </w:ins>
      <w:ins w:id="27" w:author="Microsoft Office User" w:date="2020-07-05T11:43:00Z">
        <w:r w:rsidR="00124B16">
          <w:rPr>
            <w:rFonts w:ascii="Garamond" w:hAnsi="Garamond"/>
          </w:rPr>
          <w:t>I</w:t>
        </w:r>
      </w:ins>
    </w:p>
    <w:p w14:paraId="45978595" w14:textId="77777777" w:rsidR="006601BD" w:rsidRPr="00F41280" w:rsidRDefault="006601BD" w:rsidP="006601BD">
      <w:pPr>
        <w:rPr>
          <w:ins w:id="28" w:author="Microsoft Office User" w:date="2020-07-05T11:40:00Z"/>
          <w:rFonts w:ascii="Garamond" w:hAnsi="Garamond"/>
        </w:rPr>
      </w:pPr>
      <w:ins w:id="29" w:author="Microsoft Office User" w:date="2020-07-05T11:40:00Z">
        <w:r w:rsidRPr="00F41280">
          <w:rPr>
            <w:rFonts w:ascii="Garamond" w:hAnsi="Garamond"/>
          </w:rPr>
          <w:t xml:space="preserve">/m =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 xml:space="preserve">MIDPT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 xml:space="preserve">EXTREME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 xml:space="preserve">ACQU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>SD</w:t>
        </w:r>
      </w:ins>
    </w:p>
    <w:p w14:paraId="60EC7CA5" w14:textId="77777777" w:rsidR="006601BD" w:rsidRPr="00F41280" w:rsidRDefault="006601BD" w:rsidP="006601BD">
      <w:pPr>
        <w:rPr>
          <w:ins w:id="30" w:author="Microsoft Office User" w:date="2020-07-05T11:40:00Z"/>
          <w:rFonts w:ascii="Garamond" w:hAnsi="Garamond"/>
        </w:rPr>
      </w:pPr>
      <w:ins w:id="31" w:author="Microsoft Office User" w:date="2020-07-05T11:40:00Z">
        <w:r w:rsidRPr="00F41280">
          <w:rPr>
            <w:rFonts w:ascii="Garamond" w:hAnsi="Garamond"/>
          </w:rPr>
          <w:t>/x = AW</w:t>
        </w:r>
      </w:ins>
    </w:p>
    <w:p w14:paraId="6B76A5C6" w14:textId="77777777" w:rsidR="006601BD" w:rsidRPr="00F41280" w:rsidRDefault="006601BD" w:rsidP="006601BD">
      <w:pPr>
        <w:rPr>
          <w:ins w:id="32" w:author="Microsoft Office User" w:date="2020-07-05T11:40:00Z"/>
          <w:rFonts w:ascii="Garamond" w:hAnsi="Garamond"/>
        </w:rPr>
      </w:pPr>
      <w:ins w:id="33" w:author="Microsoft Office User" w:date="2020-07-05T11:40:00Z">
        <w:r w:rsidRPr="00F41280">
          <w:rPr>
            <w:rFonts w:ascii="Garamond" w:hAnsi="Garamond"/>
          </w:rPr>
          <w:t>/ model = 4</w:t>
        </w:r>
      </w:ins>
    </w:p>
    <w:p w14:paraId="41C282FB" w14:textId="77777777" w:rsidR="006601BD" w:rsidRPr="00F41280" w:rsidRDefault="006601BD" w:rsidP="006601BD">
      <w:pPr>
        <w:rPr>
          <w:ins w:id="34" w:author="Microsoft Office User" w:date="2020-07-05T11:40:00Z"/>
          <w:rFonts w:ascii="Garamond" w:hAnsi="Garamond"/>
        </w:rPr>
      </w:pPr>
      <w:ins w:id="35" w:author="Microsoft Office User" w:date="2020-07-05T11:40:00Z">
        <w:r w:rsidRPr="00F41280">
          <w:rPr>
            <w:rFonts w:ascii="Garamond" w:hAnsi="Garamond"/>
          </w:rPr>
          <w:t>/mcw = 1</w:t>
        </w:r>
      </w:ins>
    </w:p>
    <w:p w14:paraId="5E27C04E" w14:textId="77777777" w:rsidR="006601BD" w:rsidRDefault="006601BD" w:rsidP="006601BD">
      <w:pPr>
        <w:rPr>
          <w:ins w:id="36" w:author="Microsoft Office User" w:date="2020-07-05T12:08:00Z"/>
          <w:rFonts w:ascii="Garamond" w:hAnsi="Garamond"/>
        </w:rPr>
      </w:pPr>
      <w:ins w:id="37" w:author="Microsoft Office User" w:date="2020-07-05T11:40:00Z">
        <w:r w:rsidRPr="00F41280">
          <w:rPr>
            <w:rFonts w:ascii="Garamond" w:hAnsi="Garamond"/>
          </w:rPr>
          <w:t>/plot = 1</w:t>
        </w:r>
      </w:ins>
    </w:p>
    <w:p w14:paraId="36096A78" w14:textId="77777777" w:rsidR="00124B16" w:rsidRDefault="00124B16" w:rsidP="006601BD">
      <w:pPr>
        <w:rPr>
          <w:ins w:id="38" w:author="Microsoft Office User" w:date="2020-07-05T12:08:00Z"/>
          <w:rFonts w:ascii="Garamond" w:hAnsi="Garamond"/>
        </w:rPr>
      </w:pPr>
    </w:p>
    <w:p w14:paraId="22465A48" w14:textId="77777777" w:rsidR="00124B16" w:rsidRPr="00124B16" w:rsidRDefault="00124B16" w:rsidP="006601BD">
      <w:pPr>
        <w:rPr>
          <w:ins w:id="39" w:author="Microsoft Office User" w:date="2020-07-05T11:40:00Z"/>
          <w:rFonts w:ascii="Garamond" w:hAnsi="Garamond"/>
          <w:b/>
          <w:rPrChange w:id="40" w:author="Microsoft Office User" w:date="2020-07-05T12:09:00Z">
            <w:rPr>
              <w:ins w:id="41" w:author="Microsoft Office User" w:date="2020-07-05T11:40:00Z"/>
              <w:rFonts w:ascii="Garamond" w:hAnsi="Garamond"/>
            </w:rPr>
          </w:rPrChange>
        </w:rPr>
      </w:pPr>
      <w:ins w:id="42" w:author="Microsoft Office User" w:date="2020-07-05T12:08:00Z">
        <w:r w:rsidRPr="00124B16">
          <w:rPr>
            <w:rFonts w:ascii="Garamond" w:hAnsi="Garamond"/>
            <w:b/>
            <w:rPrChange w:id="43" w:author="Microsoft Office User" w:date="2020-07-05T12:09:00Z">
              <w:rPr>
                <w:rFonts w:ascii="Garamond" w:hAnsi="Garamond"/>
              </w:rPr>
            </w:rPrChange>
          </w:rPr>
          <w:t>PAI</w:t>
        </w:r>
      </w:ins>
    </w:p>
    <w:p w14:paraId="00024A16" w14:textId="77777777" w:rsidR="006601BD" w:rsidRPr="00F41280" w:rsidRDefault="006601BD" w:rsidP="00FD7214">
      <w:pPr>
        <w:rPr>
          <w:rFonts w:ascii="Garamond" w:hAnsi="Garamond"/>
        </w:rPr>
      </w:pPr>
    </w:p>
    <w:p w14:paraId="72E0DDDE" w14:textId="77777777" w:rsidR="00124B16" w:rsidRPr="00F41280" w:rsidRDefault="00124B16" w:rsidP="00124B16">
      <w:pPr>
        <w:rPr>
          <w:ins w:id="44" w:author="Microsoft Office User" w:date="2020-07-05T12:08:00Z"/>
          <w:rFonts w:ascii="Garamond" w:hAnsi="Garamond"/>
        </w:rPr>
      </w:pPr>
      <w:ins w:id="45" w:author="Microsoft Office User" w:date="2020-07-05T12:08:00Z">
        <w:r w:rsidRPr="00F41280">
          <w:rPr>
            <w:rFonts w:ascii="Garamond" w:hAnsi="Garamond"/>
          </w:rPr>
          <w:t xml:space="preserve">process vars = </w:t>
        </w:r>
      </w:ins>
    </w:p>
    <w:p w14:paraId="37AC907A" w14:textId="77777777" w:rsidR="00124B16" w:rsidRPr="00F41280" w:rsidRDefault="00124B16" w:rsidP="00124B16">
      <w:pPr>
        <w:rPr>
          <w:ins w:id="46" w:author="Microsoft Office User" w:date="2020-07-05T12:08:00Z"/>
          <w:rFonts w:ascii="Garamond" w:hAnsi="Garamond"/>
        </w:rPr>
      </w:pPr>
      <w:ins w:id="47" w:author="Microsoft Office User" w:date="2020-07-05T12:08:00Z">
        <w:r w:rsidRPr="00F41280">
          <w:rPr>
            <w:rFonts w:ascii="Garamond" w:hAnsi="Garamond"/>
          </w:rPr>
          <w:t xml:space="preserve">/y = </w:t>
        </w:r>
        <w:r>
          <w:rPr>
            <w:rFonts w:ascii="Garamond" w:hAnsi="Garamond"/>
          </w:rPr>
          <w:t>ZP</w:t>
        </w:r>
      </w:ins>
      <w:ins w:id="48" w:author="Microsoft Office User" w:date="2020-07-05T12:09:00Z">
        <w:r>
          <w:rPr>
            <w:rFonts w:ascii="Garamond" w:hAnsi="Garamond"/>
          </w:rPr>
          <w:t>A</w:t>
        </w:r>
      </w:ins>
      <w:ins w:id="49" w:author="Microsoft Office User" w:date="2020-07-05T12:08:00Z">
        <w:r>
          <w:rPr>
            <w:rFonts w:ascii="Garamond" w:hAnsi="Garamond"/>
          </w:rPr>
          <w:t>I</w:t>
        </w:r>
      </w:ins>
    </w:p>
    <w:p w14:paraId="722F5F46" w14:textId="77777777" w:rsidR="00124B16" w:rsidRPr="00F41280" w:rsidRDefault="00124B16" w:rsidP="00124B16">
      <w:pPr>
        <w:rPr>
          <w:ins w:id="50" w:author="Microsoft Office User" w:date="2020-07-05T12:08:00Z"/>
          <w:rFonts w:ascii="Garamond" w:hAnsi="Garamond"/>
        </w:rPr>
      </w:pPr>
      <w:ins w:id="51" w:author="Microsoft Office User" w:date="2020-07-05T12:08:00Z">
        <w:r w:rsidRPr="00F41280">
          <w:rPr>
            <w:rFonts w:ascii="Garamond" w:hAnsi="Garamond"/>
          </w:rPr>
          <w:t xml:space="preserve">/m =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 xml:space="preserve">MIDPT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 xml:space="preserve">EXTREME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 xml:space="preserve">ACQU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>SD</w:t>
        </w:r>
      </w:ins>
    </w:p>
    <w:p w14:paraId="1E670129" w14:textId="77777777" w:rsidR="00124B16" w:rsidRPr="00F41280" w:rsidRDefault="00124B16" w:rsidP="00124B16">
      <w:pPr>
        <w:rPr>
          <w:ins w:id="52" w:author="Microsoft Office User" w:date="2020-07-05T12:08:00Z"/>
          <w:rFonts w:ascii="Garamond" w:hAnsi="Garamond"/>
        </w:rPr>
      </w:pPr>
      <w:ins w:id="53" w:author="Microsoft Office User" w:date="2020-07-05T12:08:00Z">
        <w:r w:rsidRPr="00F41280">
          <w:rPr>
            <w:rFonts w:ascii="Garamond" w:hAnsi="Garamond"/>
          </w:rPr>
          <w:t>/x = BW</w:t>
        </w:r>
      </w:ins>
    </w:p>
    <w:p w14:paraId="70A437C4" w14:textId="77777777" w:rsidR="00124B16" w:rsidRPr="00F41280" w:rsidRDefault="00124B16" w:rsidP="00124B16">
      <w:pPr>
        <w:rPr>
          <w:ins w:id="54" w:author="Microsoft Office User" w:date="2020-07-05T12:08:00Z"/>
          <w:rFonts w:ascii="Garamond" w:hAnsi="Garamond"/>
        </w:rPr>
      </w:pPr>
      <w:ins w:id="55" w:author="Microsoft Office User" w:date="2020-07-05T12:08:00Z">
        <w:r w:rsidRPr="00F41280">
          <w:rPr>
            <w:rFonts w:ascii="Garamond" w:hAnsi="Garamond"/>
          </w:rPr>
          <w:t>/ model = 4</w:t>
        </w:r>
      </w:ins>
    </w:p>
    <w:p w14:paraId="66FC4B0B" w14:textId="77777777" w:rsidR="00124B16" w:rsidRPr="00F41280" w:rsidRDefault="00124B16" w:rsidP="00124B16">
      <w:pPr>
        <w:rPr>
          <w:ins w:id="56" w:author="Microsoft Office User" w:date="2020-07-05T12:08:00Z"/>
          <w:rFonts w:ascii="Garamond" w:hAnsi="Garamond"/>
        </w:rPr>
      </w:pPr>
      <w:ins w:id="57" w:author="Microsoft Office User" w:date="2020-07-05T12:08:00Z">
        <w:r w:rsidRPr="00F41280">
          <w:rPr>
            <w:rFonts w:ascii="Garamond" w:hAnsi="Garamond"/>
          </w:rPr>
          <w:t>/mcw = 1</w:t>
        </w:r>
      </w:ins>
    </w:p>
    <w:p w14:paraId="77D7D41D" w14:textId="77777777" w:rsidR="00124B16" w:rsidRPr="00F41280" w:rsidRDefault="00124B16" w:rsidP="00124B16">
      <w:pPr>
        <w:rPr>
          <w:ins w:id="58" w:author="Microsoft Office User" w:date="2020-07-05T12:08:00Z"/>
          <w:rFonts w:ascii="Garamond" w:hAnsi="Garamond"/>
        </w:rPr>
      </w:pPr>
      <w:ins w:id="59" w:author="Microsoft Office User" w:date="2020-07-05T12:08:00Z">
        <w:r w:rsidRPr="00F41280">
          <w:rPr>
            <w:rFonts w:ascii="Garamond" w:hAnsi="Garamond"/>
          </w:rPr>
          <w:t>/plot = 1</w:t>
        </w:r>
      </w:ins>
    </w:p>
    <w:p w14:paraId="2DF144B0" w14:textId="77777777" w:rsidR="00124B16" w:rsidRPr="00F41280" w:rsidRDefault="00124B16" w:rsidP="00124B16">
      <w:pPr>
        <w:rPr>
          <w:ins w:id="60" w:author="Microsoft Office User" w:date="2020-07-05T12:08:00Z"/>
          <w:rFonts w:ascii="Garamond" w:hAnsi="Garamond"/>
        </w:rPr>
      </w:pPr>
    </w:p>
    <w:p w14:paraId="1BE4D9FF" w14:textId="77777777" w:rsidR="00124B16" w:rsidRPr="00F41280" w:rsidRDefault="00124B16" w:rsidP="00124B16">
      <w:pPr>
        <w:rPr>
          <w:ins w:id="61" w:author="Microsoft Office User" w:date="2020-07-05T12:08:00Z"/>
          <w:rFonts w:ascii="Garamond" w:hAnsi="Garamond"/>
        </w:rPr>
      </w:pPr>
    </w:p>
    <w:p w14:paraId="358BDF1C" w14:textId="77777777" w:rsidR="00124B16" w:rsidRPr="00F41280" w:rsidRDefault="00124B16" w:rsidP="00124B16">
      <w:pPr>
        <w:rPr>
          <w:ins w:id="62" w:author="Microsoft Office User" w:date="2020-07-05T12:08:00Z"/>
          <w:rFonts w:ascii="Garamond" w:hAnsi="Garamond"/>
        </w:rPr>
      </w:pPr>
      <w:ins w:id="63" w:author="Microsoft Office User" w:date="2020-07-05T12:08:00Z">
        <w:r w:rsidRPr="00F41280">
          <w:rPr>
            <w:rFonts w:ascii="Garamond" w:hAnsi="Garamond"/>
          </w:rPr>
          <w:t xml:space="preserve">process vars = </w:t>
        </w:r>
      </w:ins>
    </w:p>
    <w:p w14:paraId="51FAF5FC" w14:textId="77777777" w:rsidR="00124B16" w:rsidRPr="00F41280" w:rsidRDefault="00124B16" w:rsidP="00124B16">
      <w:pPr>
        <w:rPr>
          <w:ins w:id="64" w:author="Microsoft Office User" w:date="2020-07-05T12:08:00Z"/>
          <w:rFonts w:ascii="Garamond" w:hAnsi="Garamond"/>
        </w:rPr>
      </w:pPr>
      <w:ins w:id="65" w:author="Microsoft Office User" w:date="2020-07-05T12:08:00Z">
        <w:r w:rsidRPr="00F41280">
          <w:rPr>
            <w:rFonts w:ascii="Garamond" w:hAnsi="Garamond"/>
          </w:rPr>
          <w:t xml:space="preserve">/y = </w:t>
        </w:r>
        <w:r>
          <w:rPr>
            <w:rFonts w:ascii="Garamond" w:hAnsi="Garamond"/>
          </w:rPr>
          <w:t>ZP</w:t>
        </w:r>
      </w:ins>
      <w:ins w:id="66" w:author="Microsoft Office User" w:date="2020-07-05T12:09:00Z">
        <w:r>
          <w:rPr>
            <w:rFonts w:ascii="Garamond" w:hAnsi="Garamond"/>
          </w:rPr>
          <w:t>A</w:t>
        </w:r>
      </w:ins>
      <w:ins w:id="67" w:author="Microsoft Office User" w:date="2020-07-05T12:08:00Z">
        <w:r>
          <w:rPr>
            <w:rFonts w:ascii="Garamond" w:hAnsi="Garamond"/>
          </w:rPr>
          <w:t>I</w:t>
        </w:r>
      </w:ins>
    </w:p>
    <w:p w14:paraId="23BBA2F5" w14:textId="77777777" w:rsidR="00124B16" w:rsidRPr="00F41280" w:rsidRDefault="00124B16" w:rsidP="00124B16">
      <w:pPr>
        <w:rPr>
          <w:ins w:id="68" w:author="Microsoft Office User" w:date="2020-07-05T12:08:00Z"/>
          <w:rFonts w:ascii="Garamond" w:hAnsi="Garamond"/>
        </w:rPr>
      </w:pPr>
      <w:ins w:id="69" w:author="Microsoft Office User" w:date="2020-07-05T12:08:00Z">
        <w:r w:rsidRPr="00F41280">
          <w:rPr>
            <w:rFonts w:ascii="Garamond" w:hAnsi="Garamond"/>
          </w:rPr>
          <w:t xml:space="preserve">/m =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 xml:space="preserve">MIDPT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 xml:space="preserve">EXTREME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 xml:space="preserve">ACQU </w:t>
        </w:r>
        <w:r>
          <w:rPr>
            <w:rFonts w:ascii="Garamond" w:hAnsi="Garamond"/>
          </w:rPr>
          <w:t>Z</w:t>
        </w:r>
        <w:r w:rsidRPr="00F41280">
          <w:rPr>
            <w:rFonts w:ascii="Garamond" w:hAnsi="Garamond"/>
          </w:rPr>
          <w:t>SD</w:t>
        </w:r>
      </w:ins>
    </w:p>
    <w:p w14:paraId="706765BF" w14:textId="77777777" w:rsidR="00124B16" w:rsidRPr="00F41280" w:rsidRDefault="00124B16" w:rsidP="00124B16">
      <w:pPr>
        <w:rPr>
          <w:ins w:id="70" w:author="Microsoft Office User" w:date="2020-07-05T12:08:00Z"/>
          <w:rFonts w:ascii="Garamond" w:hAnsi="Garamond"/>
        </w:rPr>
      </w:pPr>
      <w:ins w:id="71" w:author="Microsoft Office User" w:date="2020-07-05T12:08:00Z">
        <w:r w:rsidRPr="00F41280">
          <w:rPr>
            <w:rFonts w:ascii="Garamond" w:hAnsi="Garamond"/>
          </w:rPr>
          <w:t>/x = AW</w:t>
        </w:r>
      </w:ins>
    </w:p>
    <w:p w14:paraId="49B73AEF" w14:textId="77777777" w:rsidR="00124B16" w:rsidRPr="00F41280" w:rsidRDefault="00124B16" w:rsidP="00124B16">
      <w:pPr>
        <w:rPr>
          <w:ins w:id="72" w:author="Microsoft Office User" w:date="2020-07-05T12:08:00Z"/>
          <w:rFonts w:ascii="Garamond" w:hAnsi="Garamond"/>
        </w:rPr>
      </w:pPr>
      <w:ins w:id="73" w:author="Microsoft Office User" w:date="2020-07-05T12:08:00Z">
        <w:r w:rsidRPr="00F41280">
          <w:rPr>
            <w:rFonts w:ascii="Garamond" w:hAnsi="Garamond"/>
          </w:rPr>
          <w:t>/ model = 4</w:t>
        </w:r>
      </w:ins>
    </w:p>
    <w:p w14:paraId="155CC80E" w14:textId="77777777" w:rsidR="00124B16" w:rsidRPr="00F41280" w:rsidRDefault="00124B16" w:rsidP="00124B16">
      <w:pPr>
        <w:rPr>
          <w:ins w:id="74" w:author="Microsoft Office User" w:date="2020-07-05T12:08:00Z"/>
          <w:rFonts w:ascii="Garamond" w:hAnsi="Garamond"/>
        </w:rPr>
      </w:pPr>
      <w:ins w:id="75" w:author="Microsoft Office User" w:date="2020-07-05T12:08:00Z">
        <w:r w:rsidRPr="00F41280">
          <w:rPr>
            <w:rFonts w:ascii="Garamond" w:hAnsi="Garamond"/>
          </w:rPr>
          <w:t>/mcw = 1</w:t>
        </w:r>
      </w:ins>
    </w:p>
    <w:p w14:paraId="237383C6" w14:textId="77777777" w:rsidR="00124B16" w:rsidRPr="00F41280" w:rsidRDefault="00124B16" w:rsidP="00124B16">
      <w:pPr>
        <w:rPr>
          <w:ins w:id="76" w:author="Microsoft Office User" w:date="2020-07-05T12:08:00Z"/>
          <w:rFonts w:ascii="Garamond" w:hAnsi="Garamond"/>
        </w:rPr>
      </w:pPr>
      <w:ins w:id="77" w:author="Microsoft Office User" w:date="2020-07-05T12:08:00Z">
        <w:r w:rsidRPr="00F41280">
          <w:rPr>
            <w:rFonts w:ascii="Garamond" w:hAnsi="Garamond"/>
          </w:rPr>
          <w:t>/plot = 1</w:t>
        </w:r>
      </w:ins>
    </w:p>
    <w:p w14:paraId="21930FBC" w14:textId="77777777" w:rsidR="00124B16" w:rsidRPr="00F41280" w:rsidRDefault="00124B16" w:rsidP="00124B16">
      <w:pPr>
        <w:rPr>
          <w:ins w:id="78" w:author="Microsoft Office User" w:date="2020-07-05T12:08:00Z"/>
          <w:rFonts w:ascii="Garamond" w:hAnsi="Garamond"/>
        </w:rPr>
      </w:pPr>
    </w:p>
    <w:p w14:paraId="21CF59BE" w14:textId="77777777" w:rsidR="00FD7214" w:rsidRDefault="00FD7214" w:rsidP="00FD7214">
      <w:pPr>
        <w:rPr>
          <w:ins w:id="79" w:author="Microsoft Office User" w:date="2020-07-05T12:08:00Z"/>
          <w:rFonts w:ascii="Garamond" w:hAnsi="Garamond"/>
        </w:rPr>
      </w:pPr>
    </w:p>
    <w:p w14:paraId="2AB29B93" w14:textId="77777777" w:rsidR="00124B16" w:rsidRPr="00F41280" w:rsidRDefault="00124B16" w:rsidP="00FD7214">
      <w:pPr>
        <w:rPr>
          <w:rFonts w:ascii="Garamond" w:hAnsi="Garamond"/>
        </w:rPr>
      </w:pPr>
    </w:p>
    <w:p w14:paraId="2107302B" w14:textId="77777777" w:rsidR="00FD7214" w:rsidRPr="00F41280" w:rsidRDefault="00FD7214" w:rsidP="00FD7214">
      <w:pPr>
        <w:rPr>
          <w:rFonts w:ascii="Garamond" w:hAnsi="Garamond"/>
          <w:b/>
        </w:rPr>
      </w:pPr>
      <w:r w:rsidRPr="00F41280">
        <w:rPr>
          <w:rFonts w:ascii="Garamond" w:hAnsi="Garamond"/>
          <w:b/>
        </w:rPr>
        <w:t>EOI</w:t>
      </w:r>
    </w:p>
    <w:p w14:paraId="2BCFAC53" w14:textId="77777777" w:rsidR="00FD7214" w:rsidRPr="00F41280" w:rsidRDefault="00FD7214" w:rsidP="00FD7214">
      <w:pPr>
        <w:rPr>
          <w:rFonts w:ascii="Garamond" w:hAnsi="Garamond"/>
          <w:b/>
        </w:rPr>
      </w:pPr>
    </w:p>
    <w:p w14:paraId="5912C9A9" w14:textId="77777777" w:rsidR="00FD7214" w:rsidRPr="00F41280" w:rsidRDefault="00FD7214" w:rsidP="00FD7214">
      <w:pPr>
        <w:rPr>
          <w:rFonts w:ascii="Garamond" w:hAnsi="Garamond"/>
          <w:b/>
        </w:rPr>
      </w:pPr>
    </w:p>
    <w:p w14:paraId="40CF4C9C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process vars = </w:t>
      </w:r>
    </w:p>
    <w:p w14:paraId="6BBACBF2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/y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EOI</w:t>
      </w:r>
    </w:p>
    <w:p w14:paraId="782EE37E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/m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MIDPT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EXTREME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ACQU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SD</w:t>
      </w:r>
    </w:p>
    <w:p w14:paraId="39DA5E39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/x = BW</w:t>
      </w:r>
    </w:p>
    <w:p w14:paraId="095D7785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 model = 4</w:t>
      </w:r>
    </w:p>
    <w:p w14:paraId="61BECF61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/mcw = 1</w:t>
      </w:r>
    </w:p>
    <w:p w14:paraId="7026A091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/plot = 1</w:t>
      </w:r>
    </w:p>
    <w:p w14:paraId="14EABCD6" w14:textId="77777777" w:rsidR="00FD7214" w:rsidRPr="00F41280" w:rsidRDefault="00FD7214" w:rsidP="00FD7214">
      <w:pPr>
        <w:rPr>
          <w:rFonts w:ascii="Garamond" w:hAnsi="Garamond"/>
        </w:rPr>
      </w:pPr>
    </w:p>
    <w:p w14:paraId="0C5B0F6C" w14:textId="77777777" w:rsidR="00FD7214" w:rsidRPr="00F41280" w:rsidRDefault="00FD7214" w:rsidP="00FD7214">
      <w:pPr>
        <w:rPr>
          <w:rFonts w:ascii="Garamond" w:hAnsi="Garamond"/>
        </w:rPr>
      </w:pPr>
    </w:p>
    <w:p w14:paraId="1C6B661F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process vars = </w:t>
      </w:r>
    </w:p>
    <w:p w14:paraId="5F397C77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/y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EOI</w:t>
      </w:r>
    </w:p>
    <w:p w14:paraId="3B68CCD4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lastRenderedPageBreak/>
        <w:t xml:space="preserve">/m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MIDPT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EXTREME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ACQU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SD</w:t>
      </w:r>
    </w:p>
    <w:p w14:paraId="3E86B490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/x = AW</w:t>
      </w:r>
    </w:p>
    <w:p w14:paraId="50C9C018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 model = 4</w:t>
      </w:r>
    </w:p>
    <w:p w14:paraId="66DB3301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/mcw = 1</w:t>
      </w:r>
    </w:p>
    <w:p w14:paraId="0240A8D9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/plot = 1</w:t>
      </w:r>
    </w:p>
    <w:p w14:paraId="059A4D80" w14:textId="77777777" w:rsidR="00FD7214" w:rsidRDefault="00FD7214" w:rsidP="00FD7214">
      <w:pPr>
        <w:rPr>
          <w:rFonts w:ascii="Garamond" w:hAnsi="Garamond"/>
          <w:b/>
        </w:rPr>
      </w:pPr>
    </w:p>
    <w:p w14:paraId="0B9BD19E" w14:textId="77777777" w:rsidR="00FD7214" w:rsidRDefault="00FD7214" w:rsidP="00FD7214">
      <w:pPr>
        <w:rPr>
          <w:rFonts w:ascii="Garamond" w:hAnsi="Garamond"/>
          <w:b/>
        </w:rPr>
      </w:pPr>
    </w:p>
    <w:p w14:paraId="73C541A6" w14:textId="77777777" w:rsidR="00FD7214" w:rsidRPr="00F41280" w:rsidRDefault="00FD7214" w:rsidP="00FD7214">
      <w:pPr>
        <w:rPr>
          <w:rFonts w:ascii="Garamond" w:hAnsi="Garamond"/>
          <w:b/>
        </w:rPr>
      </w:pPr>
      <w:r>
        <w:rPr>
          <w:rFonts w:ascii="Garamond" w:hAnsi="Garamond"/>
          <w:b/>
        </w:rPr>
        <w:t>REI</w:t>
      </w:r>
    </w:p>
    <w:p w14:paraId="71747524" w14:textId="77777777" w:rsidR="00FD7214" w:rsidRPr="00F41280" w:rsidRDefault="00FD7214" w:rsidP="00FD7214">
      <w:pPr>
        <w:rPr>
          <w:rFonts w:ascii="Garamond" w:hAnsi="Garamond"/>
        </w:rPr>
      </w:pPr>
    </w:p>
    <w:p w14:paraId="1BBED859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process vars = </w:t>
      </w:r>
    </w:p>
    <w:p w14:paraId="037E81F6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/y = </w:t>
      </w:r>
      <w:r>
        <w:rPr>
          <w:rFonts w:ascii="Garamond" w:hAnsi="Garamond"/>
        </w:rPr>
        <w:t>ZREI</w:t>
      </w:r>
    </w:p>
    <w:p w14:paraId="274C739D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/m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MIDPT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EXTREME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ACQU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SD</w:t>
      </w:r>
    </w:p>
    <w:p w14:paraId="3AFC1F2F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/x = BW</w:t>
      </w:r>
    </w:p>
    <w:p w14:paraId="75451D0C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 model = 4</w:t>
      </w:r>
    </w:p>
    <w:p w14:paraId="7778406E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/mcw = 1</w:t>
      </w:r>
    </w:p>
    <w:p w14:paraId="5B4CAB87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/plot = 1</w:t>
      </w:r>
    </w:p>
    <w:p w14:paraId="275D45B7" w14:textId="77777777" w:rsidR="00FD7214" w:rsidRPr="00F41280" w:rsidRDefault="00FD7214" w:rsidP="00FD7214">
      <w:pPr>
        <w:rPr>
          <w:rFonts w:ascii="Garamond" w:hAnsi="Garamond"/>
        </w:rPr>
      </w:pPr>
    </w:p>
    <w:p w14:paraId="404857FF" w14:textId="77777777" w:rsidR="00FD7214" w:rsidRPr="00F41280" w:rsidRDefault="00FD7214" w:rsidP="00FD7214">
      <w:pPr>
        <w:rPr>
          <w:rFonts w:ascii="Garamond" w:hAnsi="Garamond"/>
        </w:rPr>
      </w:pPr>
    </w:p>
    <w:p w14:paraId="3264954C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process vars = </w:t>
      </w:r>
    </w:p>
    <w:p w14:paraId="57C05F45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/y = </w:t>
      </w:r>
      <w:r>
        <w:rPr>
          <w:rFonts w:ascii="Garamond" w:hAnsi="Garamond"/>
        </w:rPr>
        <w:t>ZREI</w:t>
      </w:r>
    </w:p>
    <w:p w14:paraId="0A13D208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/m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MIDPT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EXTREME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ACQU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SD</w:t>
      </w:r>
    </w:p>
    <w:p w14:paraId="356D28F7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/x = AW</w:t>
      </w:r>
    </w:p>
    <w:p w14:paraId="37C95E14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 model = 4</w:t>
      </w:r>
    </w:p>
    <w:p w14:paraId="432AF0A5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/mcw = 1</w:t>
      </w:r>
    </w:p>
    <w:p w14:paraId="615EB970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/plot = 1</w:t>
      </w:r>
    </w:p>
    <w:p w14:paraId="09FCF32E" w14:textId="77777777" w:rsidR="00FD7214" w:rsidRDefault="00FD7214" w:rsidP="00FD7214">
      <w:pPr>
        <w:rPr>
          <w:rFonts w:ascii="Garamond" w:hAnsi="Garamond"/>
          <w:b/>
        </w:rPr>
      </w:pPr>
    </w:p>
    <w:p w14:paraId="4809D7FE" w14:textId="77777777" w:rsidR="00FD7214" w:rsidRDefault="00FD7214" w:rsidP="00FD7214">
      <w:pPr>
        <w:rPr>
          <w:rFonts w:ascii="Garamond" w:hAnsi="Garamond"/>
          <w:b/>
        </w:rPr>
      </w:pPr>
    </w:p>
    <w:p w14:paraId="3CB01286" w14:textId="77777777" w:rsidR="00FD7214" w:rsidRPr="00F41280" w:rsidRDefault="00FD7214" w:rsidP="00FD7214">
      <w:pPr>
        <w:rPr>
          <w:rFonts w:ascii="Garamond" w:hAnsi="Garamond"/>
          <w:b/>
        </w:rPr>
      </w:pPr>
      <w:r>
        <w:rPr>
          <w:rFonts w:ascii="Garamond" w:hAnsi="Garamond"/>
          <w:b/>
        </w:rPr>
        <w:t>GUTTN</w:t>
      </w:r>
    </w:p>
    <w:p w14:paraId="49C3840F" w14:textId="77777777" w:rsidR="00FD7214" w:rsidRPr="00F41280" w:rsidRDefault="00FD7214" w:rsidP="00FD7214">
      <w:pPr>
        <w:rPr>
          <w:rFonts w:ascii="Garamond" w:hAnsi="Garamond"/>
        </w:rPr>
      </w:pPr>
    </w:p>
    <w:p w14:paraId="6CAE0412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process vars = </w:t>
      </w:r>
    </w:p>
    <w:p w14:paraId="6ADF1176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/y = </w:t>
      </w:r>
      <w:r>
        <w:rPr>
          <w:rFonts w:ascii="Garamond" w:hAnsi="Garamond"/>
        </w:rPr>
        <w:t>ZGUTTN</w:t>
      </w:r>
    </w:p>
    <w:p w14:paraId="0AADBD81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/m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MIDPT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EXTREME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ACQU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SD</w:t>
      </w:r>
    </w:p>
    <w:p w14:paraId="464BA50D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/x = BW</w:t>
      </w:r>
    </w:p>
    <w:p w14:paraId="5F07BD7C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 model = 4</w:t>
      </w:r>
    </w:p>
    <w:p w14:paraId="46FD2F1D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/mcw = 1</w:t>
      </w:r>
    </w:p>
    <w:p w14:paraId="7A05490B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/plot = 1</w:t>
      </w:r>
    </w:p>
    <w:p w14:paraId="37D01F36" w14:textId="77777777" w:rsidR="00FD7214" w:rsidRPr="00F41280" w:rsidRDefault="00FD7214" w:rsidP="00FD7214">
      <w:pPr>
        <w:rPr>
          <w:rFonts w:ascii="Garamond" w:hAnsi="Garamond"/>
        </w:rPr>
      </w:pPr>
    </w:p>
    <w:p w14:paraId="464A29F7" w14:textId="77777777" w:rsidR="00FD7214" w:rsidRPr="00F41280" w:rsidRDefault="00FD7214" w:rsidP="00FD7214">
      <w:pPr>
        <w:rPr>
          <w:rFonts w:ascii="Garamond" w:hAnsi="Garamond"/>
        </w:rPr>
      </w:pPr>
    </w:p>
    <w:p w14:paraId="2638D049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process vars = </w:t>
      </w:r>
    </w:p>
    <w:p w14:paraId="6C9B350B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/y = </w:t>
      </w:r>
      <w:r>
        <w:rPr>
          <w:rFonts w:ascii="Garamond" w:hAnsi="Garamond"/>
        </w:rPr>
        <w:t>ZGUTTN</w:t>
      </w:r>
    </w:p>
    <w:p w14:paraId="194ECD80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/m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MIDPT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EXTREME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ACQU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SD</w:t>
      </w:r>
    </w:p>
    <w:p w14:paraId="7F2E6D8E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/x = AW</w:t>
      </w:r>
    </w:p>
    <w:p w14:paraId="332DDA6C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 model = 4</w:t>
      </w:r>
    </w:p>
    <w:p w14:paraId="01212234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/mcw = 1</w:t>
      </w:r>
    </w:p>
    <w:p w14:paraId="6F29C482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/plot = 1</w:t>
      </w:r>
    </w:p>
    <w:p w14:paraId="3064A218" w14:textId="77777777" w:rsidR="00FD7214" w:rsidRDefault="00FD7214" w:rsidP="00FD7214">
      <w:pPr>
        <w:rPr>
          <w:rFonts w:ascii="Garamond" w:hAnsi="Garamond"/>
          <w:b/>
        </w:rPr>
      </w:pPr>
    </w:p>
    <w:p w14:paraId="1FAB4345" w14:textId="77777777" w:rsidR="00FD7214" w:rsidRDefault="00FD7214" w:rsidP="00FD7214">
      <w:pPr>
        <w:rPr>
          <w:rFonts w:ascii="Garamond" w:hAnsi="Garamond"/>
          <w:b/>
        </w:rPr>
      </w:pPr>
    </w:p>
    <w:p w14:paraId="08406BA9" w14:textId="77777777" w:rsidR="00FD7214" w:rsidRPr="00F41280" w:rsidRDefault="00FD7214" w:rsidP="00FD7214">
      <w:pPr>
        <w:rPr>
          <w:rFonts w:ascii="Garamond" w:hAnsi="Garamond"/>
          <w:b/>
        </w:rPr>
      </w:pPr>
      <w:r>
        <w:rPr>
          <w:rFonts w:ascii="Garamond" w:hAnsi="Garamond"/>
          <w:b/>
        </w:rPr>
        <w:t>LZ</w:t>
      </w:r>
    </w:p>
    <w:p w14:paraId="2A6EF1B6" w14:textId="77777777" w:rsidR="00FD7214" w:rsidRPr="00F41280" w:rsidRDefault="00FD7214" w:rsidP="00FD7214">
      <w:pPr>
        <w:rPr>
          <w:rFonts w:ascii="Garamond" w:hAnsi="Garamond"/>
        </w:rPr>
      </w:pPr>
    </w:p>
    <w:p w14:paraId="7D3B993F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process vars = </w:t>
      </w:r>
    </w:p>
    <w:p w14:paraId="727306B0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/y = </w:t>
      </w:r>
      <w:r>
        <w:rPr>
          <w:rFonts w:ascii="Garamond" w:hAnsi="Garamond"/>
        </w:rPr>
        <w:t>ZLZ</w:t>
      </w:r>
    </w:p>
    <w:p w14:paraId="41D47111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/m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MIDPT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EXTREME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ACQU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SD</w:t>
      </w:r>
    </w:p>
    <w:p w14:paraId="0E027F02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/x = BW</w:t>
      </w:r>
    </w:p>
    <w:p w14:paraId="10CF1D70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 model = 4</w:t>
      </w:r>
    </w:p>
    <w:p w14:paraId="74A8FD85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/mcw = 1</w:t>
      </w:r>
    </w:p>
    <w:p w14:paraId="1212BB20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/plot = 1</w:t>
      </w:r>
    </w:p>
    <w:p w14:paraId="73A16C00" w14:textId="77777777" w:rsidR="00FD7214" w:rsidRPr="00F41280" w:rsidRDefault="00FD7214" w:rsidP="00FD7214">
      <w:pPr>
        <w:rPr>
          <w:rFonts w:ascii="Garamond" w:hAnsi="Garamond"/>
        </w:rPr>
      </w:pPr>
    </w:p>
    <w:p w14:paraId="12B930BE" w14:textId="77777777" w:rsidR="00FD7214" w:rsidRPr="00F41280" w:rsidRDefault="00FD7214" w:rsidP="00FD7214">
      <w:pPr>
        <w:rPr>
          <w:rFonts w:ascii="Garamond" w:hAnsi="Garamond"/>
        </w:rPr>
      </w:pPr>
    </w:p>
    <w:p w14:paraId="658F9C7F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process vars = </w:t>
      </w:r>
    </w:p>
    <w:p w14:paraId="5173AC2C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/y = </w:t>
      </w:r>
      <w:r>
        <w:rPr>
          <w:rFonts w:ascii="Garamond" w:hAnsi="Garamond"/>
        </w:rPr>
        <w:t>ZLZ</w:t>
      </w:r>
    </w:p>
    <w:p w14:paraId="5DA0ED5F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 xml:space="preserve">/m =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MIDPT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EXTREME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 xml:space="preserve">ACQU </w:t>
      </w:r>
      <w:r>
        <w:rPr>
          <w:rFonts w:ascii="Garamond" w:hAnsi="Garamond"/>
        </w:rPr>
        <w:t>Z</w:t>
      </w:r>
      <w:r w:rsidRPr="00F41280">
        <w:rPr>
          <w:rFonts w:ascii="Garamond" w:hAnsi="Garamond"/>
        </w:rPr>
        <w:t>SD</w:t>
      </w:r>
    </w:p>
    <w:p w14:paraId="01BF4A1B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/x = AW</w:t>
      </w:r>
    </w:p>
    <w:p w14:paraId="228A9333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 model = 4</w:t>
      </w:r>
    </w:p>
    <w:p w14:paraId="393DD782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/mcw = 1</w:t>
      </w:r>
    </w:p>
    <w:p w14:paraId="148167C0" w14:textId="77777777" w:rsidR="00FD7214" w:rsidRPr="00F41280" w:rsidRDefault="00FD7214" w:rsidP="00FD7214">
      <w:pPr>
        <w:rPr>
          <w:rFonts w:ascii="Garamond" w:hAnsi="Garamond"/>
        </w:rPr>
      </w:pPr>
      <w:r w:rsidRPr="00F41280">
        <w:rPr>
          <w:rFonts w:ascii="Garamond" w:hAnsi="Garamond"/>
        </w:rPr>
        <w:t>/plot = 1</w:t>
      </w:r>
    </w:p>
    <w:p w14:paraId="4375FC34" w14:textId="77777777" w:rsidR="00FD7214" w:rsidRPr="00843450" w:rsidRDefault="00FD7214" w:rsidP="00FD7214">
      <w:pPr>
        <w:rPr>
          <w:rFonts w:ascii="Garamond" w:hAnsi="Garamond"/>
        </w:rPr>
      </w:pPr>
    </w:p>
    <w:p w14:paraId="20592D5C" w14:textId="77777777" w:rsidR="00FD7214" w:rsidRDefault="00FD7214" w:rsidP="00FD7214"/>
    <w:p w14:paraId="182DED6E" w14:textId="77777777" w:rsidR="00E62AEE" w:rsidRDefault="00E62AEE"/>
    <w:sectPr w:rsidR="00E62AEE" w:rsidSect="00C143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014D3"/>
    <w:multiLevelType w:val="hybridMultilevel"/>
    <w:tmpl w:val="6B565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214"/>
    <w:rsid w:val="00025347"/>
    <w:rsid w:val="00064123"/>
    <w:rsid w:val="000D43BE"/>
    <w:rsid w:val="000E02D5"/>
    <w:rsid w:val="00124B16"/>
    <w:rsid w:val="001B4B1C"/>
    <w:rsid w:val="001C636F"/>
    <w:rsid w:val="00240BBF"/>
    <w:rsid w:val="00253A10"/>
    <w:rsid w:val="002546DB"/>
    <w:rsid w:val="00317A42"/>
    <w:rsid w:val="003566CA"/>
    <w:rsid w:val="003A01AB"/>
    <w:rsid w:val="00471A1E"/>
    <w:rsid w:val="004976F7"/>
    <w:rsid w:val="00510EC5"/>
    <w:rsid w:val="00510ECD"/>
    <w:rsid w:val="00585CE4"/>
    <w:rsid w:val="006601BD"/>
    <w:rsid w:val="0067310D"/>
    <w:rsid w:val="007B724D"/>
    <w:rsid w:val="007D0182"/>
    <w:rsid w:val="00853341"/>
    <w:rsid w:val="00892E34"/>
    <w:rsid w:val="008A3651"/>
    <w:rsid w:val="00937C04"/>
    <w:rsid w:val="00976FAD"/>
    <w:rsid w:val="009B4829"/>
    <w:rsid w:val="00A74607"/>
    <w:rsid w:val="00AF6EF6"/>
    <w:rsid w:val="00B256C6"/>
    <w:rsid w:val="00B70F3B"/>
    <w:rsid w:val="00B8507A"/>
    <w:rsid w:val="00B974EA"/>
    <w:rsid w:val="00BA3E72"/>
    <w:rsid w:val="00C143E9"/>
    <w:rsid w:val="00C86AA9"/>
    <w:rsid w:val="00CB2BE3"/>
    <w:rsid w:val="00CD28ED"/>
    <w:rsid w:val="00D07AEA"/>
    <w:rsid w:val="00DD1DEA"/>
    <w:rsid w:val="00DF76B0"/>
    <w:rsid w:val="00E46F77"/>
    <w:rsid w:val="00E62AEE"/>
    <w:rsid w:val="00E91A57"/>
    <w:rsid w:val="00F130A2"/>
    <w:rsid w:val="00F17C21"/>
    <w:rsid w:val="00F8198C"/>
    <w:rsid w:val="00FD6CD9"/>
    <w:rsid w:val="00FD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42E20"/>
  <w14:defaultImageDpi w14:val="32767"/>
  <w15:chartTrackingRefBased/>
  <w15:docId w15:val="{9F87E9B8-A766-0D40-A90B-36A0079B9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D7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2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4B1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B1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5708</Words>
  <Characters>32538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2021-12-11T12:40:00Z</dcterms:created>
  <dcterms:modified xsi:type="dcterms:W3CDTF">2021-12-11T12:40:00Z</dcterms:modified>
</cp:coreProperties>
</file>